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F9D55A" w14:textId="66627C2A" w:rsidR="004E7443" w:rsidRPr="003867D5" w:rsidRDefault="1DA89CE9" w:rsidP="00EF5330">
      <w:pPr>
        <w:jc w:val="right"/>
        <w:rPr>
          <w:rFonts w:ascii="Open Sans" w:hAnsi="Open Sans" w:cs="Open Sans"/>
          <w:sz w:val="22"/>
          <w:szCs w:val="22"/>
        </w:rPr>
      </w:pPr>
      <w:r w:rsidRPr="057CF83A">
        <w:rPr>
          <w:rFonts w:ascii="Open Sans" w:hAnsi="Open Sans" w:cs="Open Sans"/>
          <w:sz w:val="22"/>
          <w:szCs w:val="22"/>
        </w:rPr>
        <w:t xml:space="preserve">Contact </w:t>
      </w:r>
      <w:r w:rsidR="004E7443" w:rsidRPr="057CF83A">
        <w:rPr>
          <w:rFonts w:ascii="Open Sans" w:hAnsi="Open Sans" w:cs="Open Sans"/>
          <w:sz w:val="22"/>
          <w:szCs w:val="22"/>
        </w:rPr>
        <w:t xml:space="preserve">Email: </w:t>
      </w:r>
      <w:hyperlink r:id="rId10">
        <w:r w:rsidR="004E7443" w:rsidRPr="057CF83A">
          <w:rPr>
            <w:rStyle w:val="Hyperlink"/>
            <w:rFonts w:ascii="Open Sans" w:hAnsi="Open Sans" w:cs="Open Sans"/>
            <w:sz w:val="22"/>
            <w:szCs w:val="22"/>
          </w:rPr>
          <w:t>policy@r-e-a.net</w:t>
        </w:r>
      </w:hyperlink>
    </w:p>
    <w:p w14:paraId="00D7FF05" w14:textId="66D80D96" w:rsidR="004E7443" w:rsidRPr="003867D5" w:rsidRDefault="00AA65E5" w:rsidP="00EF5330">
      <w:pPr>
        <w:jc w:val="right"/>
        <w:rPr>
          <w:rFonts w:ascii="Open Sans" w:hAnsi="Open Sans" w:cs="Open Sans"/>
          <w:sz w:val="22"/>
          <w:szCs w:val="22"/>
        </w:rPr>
      </w:pPr>
      <w:r w:rsidRPr="057CF83A">
        <w:rPr>
          <w:rFonts w:ascii="Open Sans" w:hAnsi="Open Sans" w:cs="Open Sans"/>
          <w:sz w:val="22"/>
          <w:szCs w:val="22"/>
        </w:rPr>
        <w:t>Date</w:t>
      </w:r>
      <w:r w:rsidR="00BF5594" w:rsidRPr="057CF83A">
        <w:rPr>
          <w:rFonts w:ascii="Open Sans" w:hAnsi="Open Sans" w:cs="Open Sans"/>
          <w:sz w:val="22"/>
          <w:szCs w:val="22"/>
        </w:rPr>
        <w:t>:</w:t>
      </w:r>
      <w:r w:rsidR="00DD0275" w:rsidRPr="057CF83A">
        <w:rPr>
          <w:rFonts w:ascii="Open Sans" w:hAnsi="Open Sans" w:cs="Open Sans"/>
          <w:sz w:val="22"/>
          <w:szCs w:val="22"/>
        </w:rPr>
        <w:t xml:space="preserve"> </w:t>
      </w:r>
      <w:r w:rsidR="26065C91" w:rsidRPr="057CF83A">
        <w:rPr>
          <w:rFonts w:ascii="Open Sans" w:hAnsi="Open Sans" w:cs="Open Sans"/>
          <w:sz w:val="22"/>
          <w:szCs w:val="22"/>
        </w:rPr>
        <w:t xml:space="preserve">XX </w:t>
      </w:r>
      <w:r w:rsidR="4C4E516F" w:rsidRPr="057CF83A">
        <w:rPr>
          <w:rFonts w:ascii="Open Sans" w:hAnsi="Open Sans" w:cs="Open Sans"/>
          <w:sz w:val="22"/>
          <w:szCs w:val="22"/>
        </w:rPr>
        <w:t xml:space="preserve">April </w:t>
      </w:r>
      <w:r w:rsidR="00DD0275" w:rsidRPr="057CF83A">
        <w:rPr>
          <w:rFonts w:ascii="Open Sans" w:hAnsi="Open Sans" w:cs="Open Sans"/>
          <w:sz w:val="22"/>
          <w:szCs w:val="22"/>
        </w:rPr>
        <w:t>2025</w:t>
      </w:r>
    </w:p>
    <w:p w14:paraId="76454BE1" w14:textId="77777777" w:rsidR="006C681B" w:rsidRPr="003867D5" w:rsidRDefault="006C681B" w:rsidP="006C681B">
      <w:pPr>
        <w:rPr>
          <w:rFonts w:ascii="Open Sans" w:hAnsi="Open Sans" w:cs="Open Sans"/>
          <w:sz w:val="22"/>
          <w:szCs w:val="22"/>
        </w:rPr>
      </w:pPr>
    </w:p>
    <w:p w14:paraId="1639BD28" w14:textId="5A6BA20C" w:rsidR="00F83926" w:rsidRDefault="00F83926" w:rsidP="00B44748">
      <w:pPr>
        <w:jc w:val="both"/>
        <w:rPr>
          <w:rFonts w:ascii="Open Sans" w:hAnsi="Open Sans" w:cs="Open Sans"/>
          <w:b/>
          <w:bCs/>
          <w:sz w:val="22"/>
          <w:szCs w:val="22"/>
        </w:rPr>
      </w:pPr>
      <w:r w:rsidRPr="00B44748">
        <w:rPr>
          <w:rFonts w:ascii="Open Sans" w:hAnsi="Open Sans" w:cs="Open Sans"/>
          <w:b/>
          <w:bCs/>
          <w:sz w:val="22"/>
          <w:szCs w:val="22"/>
        </w:rPr>
        <w:t xml:space="preserve">Open Letter </w:t>
      </w:r>
      <w:r w:rsidR="42575B08" w:rsidRPr="42FD7BC0">
        <w:rPr>
          <w:rFonts w:ascii="Open Sans" w:hAnsi="Open Sans" w:cs="Open Sans"/>
          <w:b/>
          <w:bCs/>
          <w:sz w:val="22"/>
          <w:szCs w:val="22"/>
        </w:rPr>
        <w:t xml:space="preserve">to the Chancellor </w:t>
      </w:r>
      <w:r w:rsidR="05575809" w:rsidRPr="42FD7BC0">
        <w:rPr>
          <w:rFonts w:ascii="Open Sans" w:hAnsi="Open Sans" w:cs="Open Sans"/>
          <w:b/>
          <w:bCs/>
          <w:sz w:val="22"/>
          <w:szCs w:val="22"/>
        </w:rPr>
        <w:t>and Secretary of</w:t>
      </w:r>
      <w:r w:rsidR="00FC3FE4">
        <w:rPr>
          <w:rFonts w:ascii="Open Sans" w:hAnsi="Open Sans" w:cs="Open Sans"/>
          <w:b/>
          <w:bCs/>
          <w:sz w:val="22"/>
          <w:szCs w:val="22"/>
        </w:rPr>
        <w:t xml:space="preserve"> </w:t>
      </w:r>
      <w:r w:rsidR="05575809" w:rsidRPr="42FD7BC0">
        <w:rPr>
          <w:rFonts w:ascii="Open Sans" w:hAnsi="Open Sans" w:cs="Open Sans"/>
          <w:b/>
          <w:bCs/>
          <w:sz w:val="22"/>
          <w:szCs w:val="22"/>
        </w:rPr>
        <w:t xml:space="preserve">State DESNZ, </w:t>
      </w:r>
      <w:r w:rsidR="00A956DC" w:rsidRPr="00B44748">
        <w:rPr>
          <w:rFonts w:ascii="Open Sans" w:hAnsi="Open Sans" w:cs="Open Sans"/>
          <w:b/>
          <w:bCs/>
          <w:sz w:val="22"/>
          <w:szCs w:val="22"/>
        </w:rPr>
        <w:t xml:space="preserve">regarding </w:t>
      </w:r>
      <w:r w:rsidR="3CDAB94C" w:rsidRPr="42FD7BC0">
        <w:rPr>
          <w:rFonts w:ascii="Open Sans" w:hAnsi="Open Sans" w:cs="Open Sans"/>
          <w:b/>
          <w:bCs/>
          <w:sz w:val="22"/>
          <w:szCs w:val="22"/>
        </w:rPr>
        <w:t xml:space="preserve">industry’s </w:t>
      </w:r>
      <w:r w:rsidR="00A956DC" w:rsidRPr="00B44748">
        <w:rPr>
          <w:rFonts w:ascii="Open Sans" w:hAnsi="Open Sans" w:cs="Open Sans"/>
          <w:b/>
          <w:bCs/>
          <w:sz w:val="22"/>
          <w:szCs w:val="22"/>
        </w:rPr>
        <w:t xml:space="preserve">proposal to expand Salary Sacrifice </w:t>
      </w:r>
      <w:r w:rsidR="00AE098E">
        <w:rPr>
          <w:rFonts w:ascii="Open Sans" w:hAnsi="Open Sans" w:cs="Open Sans"/>
          <w:b/>
          <w:bCs/>
          <w:sz w:val="22"/>
          <w:szCs w:val="22"/>
        </w:rPr>
        <w:t>to accelerate decarbonising Britain’s homes</w:t>
      </w:r>
      <w:r w:rsidR="2BECEAD4" w:rsidRPr="42FD7BC0">
        <w:rPr>
          <w:rFonts w:ascii="Open Sans" w:hAnsi="Open Sans" w:cs="Open Sans"/>
          <w:b/>
          <w:bCs/>
          <w:sz w:val="22"/>
          <w:szCs w:val="22"/>
        </w:rPr>
        <w:t xml:space="preserve">, generate growth and tackle </w:t>
      </w:r>
      <w:r w:rsidR="2822530F" w:rsidRPr="42FD7BC0">
        <w:rPr>
          <w:rFonts w:ascii="Open Sans" w:hAnsi="Open Sans" w:cs="Open Sans"/>
          <w:b/>
          <w:bCs/>
          <w:sz w:val="22"/>
          <w:szCs w:val="22"/>
        </w:rPr>
        <w:t>the cost-of-living crisis</w:t>
      </w:r>
    </w:p>
    <w:p w14:paraId="2E220CF8" w14:textId="77777777" w:rsidR="000E66E2" w:rsidRDefault="000E66E2" w:rsidP="000E66E2">
      <w:pPr>
        <w:rPr>
          <w:rFonts w:ascii="Open Sans" w:hAnsi="Open Sans" w:cs="Open Sans"/>
          <w:sz w:val="22"/>
          <w:szCs w:val="22"/>
        </w:rPr>
      </w:pPr>
    </w:p>
    <w:p w14:paraId="32B3A8EE" w14:textId="7206D517" w:rsidR="00AE098E" w:rsidRPr="005A4A06" w:rsidRDefault="4F172337" w:rsidP="000E66E2">
      <w:pPr>
        <w:rPr>
          <w:rFonts w:ascii="Open Sans" w:hAnsi="Open Sans" w:cs="Open Sans"/>
          <w:sz w:val="20"/>
          <w:szCs w:val="20"/>
        </w:rPr>
      </w:pPr>
      <w:r w:rsidRPr="42FD7BC0">
        <w:rPr>
          <w:rFonts w:ascii="Open Sans" w:hAnsi="Open Sans" w:cs="Open Sans"/>
          <w:sz w:val="20"/>
          <w:szCs w:val="20"/>
        </w:rPr>
        <w:t>Dear</w:t>
      </w:r>
      <w:r w:rsidR="5E0DB1C9" w:rsidRPr="42FD7BC0">
        <w:rPr>
          <w:rFonts w:ascii="Open Sans" w:hAnsi="Open Sans" w:cs="Open Sans"/>
          <w:sz w:val="20"/>
          <w:szCs w:val="20"/>
        </w:rPr>
        <w:t xml:space="preserve"> Chancellor</w:t>
      </w:r>
      <w:r w:rsidR="23B41A84" w:rsidRPr="42FD7BC0">
        <w:rPr>
          <w:rFonts w:ascii="Open Sans" w:hAnsi="Open Sans" w:cs="Open Sans"/>
          <w:sz w:val="20"/>
          <w:szCs w:val="20"/>
        </w:rPr>
        <w:t xml:space="preserve"> and Secretary of State</w:t>
      </w:r>
      <w:r w:rsidR="2D9EC8C5" w:rsidRPr="42FD7BC0">
        <w:rPr>
          <w:rFonts w:ascii="Open Sans" w:hAnsi="Open Sans" w:cs="Open Sans"/>
          <w:sz w:val="20"/>
          <w:szCs w:val="20"/>
        </w:rPr>
        <w:t xml:space="preserve">, </w:t>
      </w:r>
    </w:p>
    <w:p w14:paraId="0A8AD3F5" w14:textId="7BD7943B" w:rsidR="00AE098E" w:rsidRDefault="675E1AF6" w:rsidP="002F5237">
      <w:pPr>
        <w:jc w:val="both"/>
        <w:rPr>
          <w:rFonts w:ascii="Open Sans" w:hAnsi="Open Sans" w:cs="Open Sans"/>
          <w:sz w:val="20"/>
          <w:szCs w:val="20"/>
        </w:rPr>
      </w:pPr>
      <w:r w:rsidRPr="41BAB7C3">
        <w:rPr>
          <w:rFonts w:ascii="Open Sans" w:hAnsi="Open Sans" w:cs="Open Sans"/>
          <w:sz w:val="20"/>
          <w:szCs w:val="20"/>
        </w:rPr>
        <w:t>T</w:t>
      </w:r>
      <w:r w:rsidR="00CB3AC2" w:rsidRPr="41BAB7C3">
        <w:rPr>
          <w:rFonts w:ascii="Open Sans" w:hAnsi="Open Sans" w:cs="Open Sans"/>
          <w:sz w:val="20"/>
          <w:szCs w:val="20"/>
        </w:rPr>
        <w:t>he</w:t>
      </w:r>
      <w:r w:rsidR="00CB3AC2" w:rsidRPr="00CB3AC2">
        <w:rPr>
          <w:rFonts w:ascii="Open Sans" w:hAnsi="Open Sans" w:cs="Open Sans"/>
          <w:sz w:val="20"/>
          <w:szCs w:val="20"/>
        </w:rPr>
        <w:t xml:space="preserve"> UK’s renewable energy </w:t>
      </w:r>
      <w:r w:rsidR="56B2B7D9" w:rsidRPr="41BAB7C3">
        <w:rPr>
          <w:rFonts w:ascii="Open Sans" w:hAnsi="Open Sans" w:cs="Open Sans"/>
          <w:sz w:val="20"/>
          <w:szCs w:val="20"/>
        </w:rPr>
        <w:t>industry</w:t>
      </w:r>
      <w:r w:rsidR="00CB3AC2" w:rsidRPr="005A4A06">
        <w:rPr>
          <w:rFonts w:ascii="Open Sans" w:hAnsi="Open Sans" w:cs="Open Sans"/>
          <w:sz w:val="20"/>
          <w:szCs w:val="20"/>
        </w:rPr>
        <w:t xml:space="preserve"> </w:t>
      </w:r>
      <w:r w:rsidR="391C347C" w:rsidRPr="41BAB7C3">
        <w:rPr>
          <w:rFonts w:ascii="Open Sans" w:hAnsi="Open Sans" w:cs="Open Sans"/>
          <w:sz w:val="20"/>
          <w:szCs w:val="20"/>
        </w:rPr>
        <w:t xml:space="preserve">are writing to you </w:t>
      </w:r>
      <w:r w:rsidR="66A86877" w:rsidRPr="41BAB7C3">
        <w:rPr>
          <w:rFonts w:ascii="Open Sans" w:hAnsi="Open Sans" w:cs="Open Sans"/>
          <w:sz w:val="20"/>
          <w:szCs w:val="20"/>
        </w:rPr>
        <w:t>to ask you to</w:t>
      </w:r>
      <w:r w:rsidR="00CB3AC2" w:rsidRPr="41BAB7C3">
        <w:rPr>
          <w:rFonts w:ascii="Open Sans" w:hAnsi="Open Sans" w:cs="Open Sans"/>
          <w:sz w:val="20"/>
          <w:szCs w:val="20"/>
        </w:rPr>
        <w:t xml:space="preserve"> expand </w:t>
      </w:r>
      <w:r w:rsidR="3A2587E7" w:rsidRPr="41BAB7C3">
        <w:rPr>
          <w:rFonts w:ascii="Open Sans" w:hAnsi="Open Sans" w:cs="Open Sans"/>
          <w:sz w:val="20"/>
          <w:szCs w:val="20"/>
        </w:rPr>
        <w:t>a successful existing scheme -</w:t>
      </w:r>
      <w:r w:rsidR="00CB3AC2" w:rsidRPr="00CB3AC2">
        <w:rPr>
          <w:rFonts w:ascii="Open Sans" w:hAnsi="Open Sans" w:cs="Open Sans"/>
          <w:sz w:val="20"/>
          <w:szCs w:val="20"/>
        </w:rPr>
        <w:t xml:space="preserve"> </w:t>
      </w:r>
      <w:r w:rsidR="00AE098E">
        <w:rPr>
          <w:rFonts w:ascii="Open Sans" w:hAnsi="Open Sans" w:cs="Open Sans"/>
          <w:sz w:val="20"/>
          <w:szCs w:val="20"/>
        </w:rPr>
        <w:t>s</w:t>
      </w:r>
      <w:r w:rsidR="00CB3AC2" w:rsidRPr="00CB3AC2">
        <w:rPr>
          <w:rFonts w:ascii="Open Sans" w:hAnsi="Open Sans" w:cs="Open Sans"/>
          <w:sz w:val="20"/>
          <w:szCs w:val="20"/>
        </w:rPr>
        <w:t xml:space="preserve">alary </w:t>
      </w:r>
      <w:r w:rsidR="00AE098E">
        <w:rPr>
          <w:rFonts w:ascii="Open Sans" w:hAnsi="Open Sans" w:cs="Open Sans"/>
          <w:sz w:val="20"/>
          <w:szCs w:val="20"/>
        </w:rPr>
        <w:t>s</w:t>
      </w:r>
      <w:r w:rsidR="00AE098E" w:rsidRPr="00CB3AC2">
        <w:rPr>
          <w:rFonts w:ascii="Open Sans" w:hAnsi="Open Sans" w:cs="Open Sans"/>
          <w:sz w:val="20"/>
          <w:szCs w:val="20"/>
        </w:rPr>
        <w:t xml:space="preserve">acrifice </w:t>
      </w:r>
      <w:r w:rsidR="4BACBF42" w:rsidRPr="41BAB7C3">
        <w:rPr>
          <w:rFonts w:ascii="Open Sans" w:hAnsi="Open Sans" w:cs="Open Sans"/>
          <w:sz w:val="20"/>
          <w:szCs w:val="20"/>
        </w:rPr>
        <w:t>-</w:t>
      </w:r>
      <w:r w:rsidR="00AE098E" w:rsidRPr="41BAB7C3">
        <w:rPr>
          <w:rFonts w:ascii="Open Sans" w:hAnsi="Open Sans" w:cs="Open Sans"/>
          <w:sz w:val="20"/>
          <w:szCs w:val="20"/>
        </w:rPr>
        <w:t xml:space="preserve"> </w:t>
      </w:r>
      <w:r w:rsidR="00AE098E">
        <w:rPr>
          <w:rFonts w:ascii="Open Sans" w:hAnsi="Open Sans" w:cs="Open Sans"/>
          <w:sz w:val="20"/>
          <w:szCs w:val="20"/>
        </w:rPr>
        <w:t>to accelerate decarbonising Britain’s homes</w:t>
      </w:r>
      <w:r w:rsidR="51E406CE" w:rsidRPr="41BAB7C3">
        <w:rPr>
          <w:rFonts w:ascii="Open Sans" w:hAnsi="Open Sans" w:cs="Open Sans"/>
          <w:sz w:val="20"/>
          <w:szCs w:val="20"/>
        </w:rPr>
        <w:t xml:space="preserve"> in a cost effective, proven manner</w:t>
      </w:r>
      <w:r w:rsidR="00CB3AC2" w:rsidRPr="00CB3AC2">
        <w:rPr>
          <w:rFonts w:ascii="Open Sans" w:hAnsi="Open Sans" w:cs="Open Sans"/>
          <w:sz w:val="20"/>
          <w:szCs w:val="20"/>
        </w:rPr>
        <w:t>.</w:t>
      </w:r>
    </w:p>
    <w:p w14:paraId="3E65B59A" w14:textId="2308559E" w:rsidR="00CB3AC2" w:rsidRPr="00A00505" w:rsidRDefault="00CB3AC2" w:rsidP="002F5237">
      <w:pPr>
        <w:jc w:val="both"/>
        <w:rPr>
          <w:rFonts w:ascii="Open Sans" w:hAnsi="Open Sans" w:cs="Open Sans"/>
          <w:b/>
          <w:bCs/>
          <w:sz w:val="20"/>
          <w:szCs w:val="20"/>
        </w:rPr>
      </w:pPr>
      <w:r w:rsidRPr="057CF83A">
        <w:rPr>
          <w:rFonts w:ascii="Open Sans" w:hAnsi="Open Sans" w:cs="Open Sans"/>
          <w:b/>
          <w:bCs/>
          <w:sz w:val="20"/>
          <w:szCs w:val="20"/>
        </w:rPr>
        <w:t xml:space="preserve">We </w:t>
      </w:r>
      <w:r w:rsidR="65937BB3" w:rsidRPr="057CF83A">
        <w:rPr>
          <w:rFonts w:ascii="Open Sans" w:hAnsi="Open Sans" w:cs="Open Sans"/>
          <w:b/>
          <w:bCs/>
          <w:sz w:val="20"/>
          <w:szCs w:val="20"/>
        </w:rPr>
        <w:t>are calling on you to use the forthcoming Warm Homes Plan to</w:t>
      </w:r>
      <w:r w:rsidRPr="057CF83A">
        <w:rPr>
          <w:rFonts w:ascii="Open Sans" w:hAnsi="Open Sans" w:cs="Open Sans"/>
          <w:b/>
          <w:bCs/>
          <w:sz w:val="20"/>
          <w:szCs w:val="20"/>
        </w:rPr>
        <w:t xml:space="preserve"> extend </w:t>
      </w:r>
      <w:r w:rsidR="00AE098E" w:rsidRPr="057CF83A">
        <w:rPr>
          <w:rFonts w:ascii="Open Sans" w:hAnsi="Open Sans" w:cs="Open Sans"/>
          <w:b/>
          <w:bCs/>
          <w:sz w:val="20"/>
          <w:szCs w:val="20"/>
        </w:rPr>
        <w:t>salary sacrifice</w:t>
      </w:r>
      <w:r w:rsidR="00AD3C24" w:rsidRPr="057CF83A">
        <w:rPr>
          <w:rFonts w:ascii="Open Sans" w:hAnsi="Open Sans" w:cs="Open Sans"/>
          <w:b/>
          <w:bCs/>
          <w:sz w:val="20"/>
          <w:szCs w:val="20"/>
        </w:rPr>
        <w:t xml:space="preserve"> beyond Electric Vehicles (EVs)</w:t>
      </w:r>
      <w:r w:rsidRPr="057CF83A">
        <w:rPr>
          <w:rFonts w:ascii="Open Sans" w:hAnsi="Open Sans" w:cs="Open Sans"/>
          <w:b/>
          <w:bCs/>
          <w:sz w:val="20"/>
          <w:szCs w:val="20"/>
        </w:rPr>
        <w:t xml:space="preserve"> to</w:t>
      </w:r>
      <w:r w:rsidR="00A50198" w:rsidRPr="057CF83A">
        <w:rPr>
          <w:rFonts w:ascii="Open Sans" w:hAnsi="Open Sans" w:cs="Open Sans"/>
          <w:b/>
          <w:bCs/>
          <w:sz w:val="20"/>
          <w:szCs w:val="20"/>
        </w:rPr>
        <w:t xml:space="preserve"> </w:t>
      </w:r>
      <w:r w:rsidRPr="057CF83A">
        <w:rPr>
          <w:rFonts w:ascii="Open Sans" w:hAnsi="Open Sans" w:cs="Open Sans"/>
          <w:b/>
          <w:bCs/>
          <w:sz w:val="20"/>
          <w:szCs w:val="20"/>
        </w:rPr>
        <w:t xml:space="preserve">include clean technologies </w:t>
      </w:r>
      <w:r w:rsidR="00AE098E" w:rsidRPr="057CF83A">
        <w:rPr>
          <w:rFonts w:ascii="Open Sans" w:hAnsi="Open Sans" w:cs="Open Sans"/>
          <w:b/>
          <w:bCs/>
          <w:sz w:val="20"/>
          <w:szCs w:val="20"/>
        </w:rPr>
        <w:t>on the</w:t>
      </w:r>
      <w:r w:rsidRPr="057CF83A">
        <w:rPr>
          <w:rFonts w:ascii="Open Sans" w:hAnsi="Open Sans" w:cs="Open Sans"/>
          <w:b/>
          <w:bCs/>
          <w:sz w:val="20"/>
          <w:szCs w:val="20"/>
        </w:rPr>
        <w:t xml:space="preserve"> Energy Saving Materials (ESM) list, such as</w:t>
      </w:r>
      <w:r w:rsidR="00CF4CEC" w:rsidRPr="057CF83A">
        <w:rPr>
          <w:rFonts w:ascii="Open Sans" w:hAnsi="Open Sans" w:cs="Open Sans"/>
          <w:b/>
          <w:bCs/>
          <w:sz w:val="20"/>
          <w:szCs w:val="20"/>
        </w:rPr>
        <w:t xml:space="preserve"> </w:t>
      </w:r>
      <w:r w:rsidR="66A7FA18" w:rsidRPr="057CF83A">
        <w:rPr>
          <w:rFonts w:ascii="Open Sans" w:hAnsi="Open Sans" w:cs="Open Sans"/>
          <w:b/>
          <w:bCs/>
          <w:sz w:val="20"/>
          <w:szCs w:val="20"/>
        </w:rPr>
        <w:t xml:space="preserve">home solar PV, </w:t>
      </w:r>
      <w:r w:rsidR="002F5237" w:rsidRPr="057CF83A">
        <w:rPr>
          <w:rFonts w:ascii="Open Sans" w:hAnsi="Open Sans" w:cs="Open Sans"/>
          <w:b/>
          <w:bCs/>
          <w:sz w:val="20"/>
          <w:szCs w:val="20"/>
        </w:rPr>
        <w:t>h</w:t>
      </w:r>
      <w:r w:rsidR="00CF4CEC" w:rsidRPr="057CF83A">
        <w:rPr>
          <w:rFonts w:ascii="Open Sans" w:hAnsi="Open Sans" w:cs="Open Sans"/>
          <w:b/>
          <w:bCs/>
          <w:sz w:val="20"/>
          <w:szCs w:val="20"/>
        </w:rPr>
        <w:t xml:space="preserve">eat </w:t>
      </w:r>
      <w:r w:rsidR="002F5237" w:rsidRPr="057CF83A">
        <w:rPr>
          <w:rFonts w:ascii="Open Sans" w:hAnsi="Open Sans" w:cs="Open Sans"/>
          <w:b/>
          <w:bCs/>
          <w:sz w:val="20"/>
          <w:szCs w:val="20"/>
        </w:rPr>
        <w:t>p</w:t>
      </w:r>
      <w:r w:rsidR="00CF4CEC" w:rsidRPr="057CF83A">
        <w:rPr>
          <w:rFonts w:ascii="Open Sans" w:hAnsi="Open Sans" w:cs="Open Sans"/>
          <w:b/>
          <w:bCs/>
          <w:sz w:val="20"/>
          <w:szCs w:val="20"/>
        </w:rPr>
        <w:t>umps</w:t>
      </w:r>
      <w:r w:rsidR="60C596B1" w:rsidRPr="057CF83A">
        <w:rPr>
          <w:rFonts w:ascii="Open Sans" w:hAnsi="Open Sans" w:cs="Open Sans"/>
          <w:b/>
          <w:bCs/>
          <w:sz w:val="20"/>
          <w:szCs w:val="20"/>
        </w:rPr>
        <w:t>, other heating decarbonisation measures,</w:t>
      </w:r>
      <w:r w:rsidRPr="057CF83A">
        <w:rPr>
          <w:rFonts w:ascii="Open Sans" w:hAnsi="Open Sans" w:cs="Open Sans"/>
          <w:b/>
          <w:bCs/>
          <w:sz w:val="20"/>
          <w:szCs w:val="20"/>
        </w:rPr>
        <w:t xml:space="preserve"> </w:t>
      </w:r>
      <w:r w:rsidR="6553A825" w:rsidRPr="057CF83A">
        <w:rPr>
          <w:rFonts w:ascii="Open Sans" w:hAnsi="Open Sans" w:cs="Open Sans"/>
          <w:b/>
          <w:bCs/>
          <w:sz w:val="20"/>
          <w:szCs w:val="20"/>
        </w:rPr>
        <w:t xml:space="preserve">and </w:t>
      </w:r>
      <w:r w:rsidR="3C0BDDF3" w:rsidRPr="057CF83A">
        <w:rPr>
          <w:rFonts w:ascii="Open Sans" w:hAnsi="Open Sans" w:cs="Open Sans"/>
          <w:b/>
          <w:bCs/>
          <w:sz w:val="20"/>
          <w:szCs w:val="20"/>
        </w:rPr>
        <w:t>energy efficiency products</w:t>
      </w:r>
      <w:r w:rsidR="3E12BF4A" w:rsidRPr="057CF83A">
        <w:rPr>
          <w:rFonts w:ascii="Open Sans" w:hAnsi="Open Sans" w:cs="Open Sans"/>
          <w:b/>
          <w:bCs/>
          <w:sz w:val="20"/>
          <w:szCs w:val="20"/>
        </w:rPr>
        <w:t>.</w:t>
      </w:r>
      <w:r w:rsidRPr="057CF83A">
        <w:rPr>
          <w:rFonts w:ascii="Open Sans" w:hAnsi="Open Sans" w:cs="Open Sans"/>
          <w:b/>
          <w:bCs/>
          <w:sz w:val="20"/>
          <w:szCs w:val="20"/>
        </w:rPr>
        <w:t xml:space="preserve"> </w:t>
      </w:r>
    </w:p>
    <w:p w14:paraId="4E2669F2" w14:textId="11C96039" w:rsidR="00AE098E" w:rsidRPr="00AE098E" w:rsidRDefault="00AE098E" w:rsidP="00AE098E">
      <w:pPr>
        <w:jc w:val="both"/>
        <w:rPr>
          <w:rFonts w:ascii="Open Sans" w:hAnsi="Open Sans" w:cs="Open Sans"/>
          <w:sz w:val="20"/>
          <w:szCs w:val="20"/>
        </w:rPr>
      </w:pPr>
      <w:r w:rsidRPr="057CF83A">
        <w:rPr>
          <w:rFonts w:ascii="Open Sans" w:hAnsi="Open Sans" w:cs="Open Sans"/>
          <w:sz w:val="20"/>
          <w:szCs w:val="20"/>
        </w:rPr>
        <w:t>The transition to net zero homes is moving at far too slow a pace. This is not because of a lack of support from the wider British public.</w:t>
      </w:r>
      <w:r w:rsidR="4A467B6B" w:rsidRPr="057CF83A">
        <w:rPr>
          <w:rFonts w:ascii="Open Sans" w:hAnsi="Open Sans" w:cs="Open Sans"/>
          <w:sz w:val="20"/>
          <w:szCs w:val="20"/>
        </w:rPr>
        <w:t xml:space="preserve">  With the recent Spring Statement, we understand sensitivities around public finances and propose a solution to help meet multiple aims at a reasonable cost</w:t>
      </w:r>
      <w:r w:rsidR="7FF3BE74" w:rsidRPr="057CF83A">
        <w:rPr>
          <w:rFonts w:ascii="Open Sans" w:hAnsi="Open Sans" w:cs="Open Sans"/>
          <w:sz w:val="20"/>
          <w:szCs w:val="20"/>
        </w:rPr>
        <w:t xml:space="preserve"> </w:t>
      </w:r>
      <w:r w:rsidR="7606B15C" w:rsidRPr="057CF83A">
        <w:rPr>
          <w:rFonts w:ascii="Open Sans" w:hAnsi="Open Sans" w:cs="Open Sans"/>
          <w:sz w:val="20"/>
          <w:szCs w:val="20"/>
        </w:rPr>
        <w:t>using</w:t>
      </w:r>
      <w:r w:rsidR="4A467B6B" w:rsidRPr="057CF83A">
        <w:rPr>
          <w:rFonts w:ascii="Open Sans" w:hAnsi="Open Sans" w:cs="Open Sans"/>
          <w:sz w:val="20"/>
          <w:szCs w:val="20"/>
        </w:rPr>
        <w:t xml:space="preserve"> </w:t>
      </w:r>
      <w:r w:rsidR="660C6987" w:rsidRPr="057CF83A">
        <w:rPr>
          <w:rFonts w:ascii="Open Sans" w:hAnsi="Open Sans" w:cs="Open Sans"/>
          <w:sz w:val="20"/>
          <w:szCs w:val="20"/>
        </w:rPr>
        <w:t>an existing policy mechanism</w:t>
      </w:r>
      <w:r w:rsidR="52927F03" w:rsidRPr="057CF83A">
        <w:rPr>
          <w:rFonts w:ascii="Open Sans" w:hAnsi="Open Sans" w:cs="Open Sans"/>
          <w:sz w:val="20"/>
          <w:szCs w:val="20"/>
        </w:rPr>
        <w:t xml:space="preserve">. </w:t>
      </w:r>
      <w:r w:rsidR="660C6987" w:rsidRPr="057CF83A">
        <w:rPr>
          <w:rFonts w:ascii="Open Sans" w:hAnsi="Open Sans" w:cs="Open Sans"/>
          <w:sz w:val="20"/>
          <w:szCs w:val="20"/>
        </w:rPr>
        <w:t xml:space="preserve"> </w:t>
      </w:r>
    </w:p>
    <w:p w14:paraId="547E3D79" w14:textId="5E9EE48D" w:rsidR="00AE098E" w:rsidRPr="00AE098E" w:rsidRDefault="00AE098E" w:rsidP="00AE098E">
      <w:pPr>
        <w:jc w:val="both"/>
        <w:rPr>
          <w:rFonts w:ascii="Open Sans" w:hAnsi="Open Sans" w:cs="Open Sans"/>
          <w:sz w:val="20"/>
          <w:szCs w:val="20"/>
        </w:rPr>
      </w:pPr>
      <w:r w:rsidRPr="00AE098E">
        <w:rPr>
          <w:rFonts w:ascii="Open Sans" w:hAnsi="Open Sans" w:cs="Open Sans"/>
          <w:sz w:val="20"/>
          <w:szCs w:val="20"/>
        </w:rPr>
        <w:t>In the DESNZ public attitudes tracker of 2024, 74% of the British public agreed with the statement</w:t>
      </w:r>
      <w:r>
        <w:rPr>
          <w:rFonts w:ascii="Open Sans" w:hAnsi="Open Sans" w:cs="Open Sans"/>
          <w:sz w:val="20"/>
          <w:szCs w:val="20"/>
        </w:rPr>
        <w:t xml:space="preserve"> </w:t>
      </w:r>
      <w:r w:rsidRPr="00AE098E">
        <w:rPr>
          <w:rFonts w:ascii="Open Sans" w:hAnsi="Open Sans" w:cs="Open Sans"/>
          <w:sz w:val="20"/>
          <w:szCs w:val="20"/>
        </w:rPr>
        <w:t>“I have the ability to make changes in my life that could help reduce climate change.”</w:t>
      </w:r>
    </w:p>
    <w:p w14:paraId="100C7108" w14:textId="7F1E3E33" w:rsidR="00AE098E" w:rsidRPr="00AE098E" w:rsidRDefault="00AE098E" w:rsidP="00AE098E">
      <w:pPr>
        <w:jc w:val="both"/>
        <w:rPr>
          <w:rFonts w:ascii="Open Sans" w:hAnsi="Open Sans" w:cs="Open Sans"/>
          <w:sz w:val="20"/>
          <w:szCs w:val="20"/>
        </w:rPr>
      </w:pPr>
      <w:r w:rsidRPr="00AE098E">
        <w:rPr>
          <w:rFonts w:ascii="Open Sans" w:hAnsi="Open Sans" w:cs="Open Sans"/>
          <w:sz w:val="20"/>
          <w:szCs w:val="20"/>
        </w:rPr>
        <w:t>So why aren’t we moving quickly enough</w:t>
      </w:r>
      <w:r>
        <w:rPr>
          <w:rFonts w:ascii="Open Sans" w:hAnsi="Open Sans" w:cs="Open Sans"/>
          <w:sz w:val="20"/>
          <w:szCs w:val="20"/>
        </w:rPr>
        <w:t>?</w:t>
      </w:r>
      <w:r w:rsidRPr="00AE098E">
        <w:rPr>
          <w:rFonts w:ascii="Open Sans" w:hAnsi="Open Sans" w:cs="Open Sans"/>
          <w:sz w:val="20"/>
          <w:szCs w:val="20"/>
        </w:rPr>
        <w:t xml:space="preserve">  </w:t>
      </w:r>
      <w:r w:rsidR="54D353F2" w:rsidRPr="04842A51">
        <w:rPr>
          <w:rFonts w:ascii="Open Sans" w:hAnsi="Open Sans" w:cs="Open Sans"/>
          <w:sz w:val="20"/>
          <w:szCs w:val="20"/>
        </w:rPr>
        <w:t>Much comes do</w:t>
      </w:r>
      <w:r w:rsidR="63D80332" w:rsidRPr="04842A51">
        <w:rPr>
          <w:rFonts w:ascii="Open Sans" w:hAnsi="Open Sans" w:cs="Open Sans"/>
          <w:sz w:val="20"/>
          <w:szCs w:val="20"/>
        </w:rPr>
        <w:t>wn</w:t>
      </w:r>
      <w:r w:rsidR="54D353F2" w:rsidRPr="04842A51">
        <w:rPr>
          <w:rFonts w:ascii="Open Sans" w:hAnsi="Open Sans" w:cs="Open Sans"/>
          <w:sz w:val="20"/>
          <w:szCs w:val="20"/>
        </w:rPr>
        <w:t xml:space="preserve"> to </w:t>
      </w:r>
      <w:r w:rsidR="388CE784" w:rsidRPr="04842A51">
        <w:rPr>
          <w:rFonts w:ascii="Open Sans" w:hAnsi="Open Sans" w:cs="Open Sans"/>
          <w:sz w:val="20"/>
          <w:szCs w:val="20"/>
        </w:rPr>
        <w:t>a</w:t>
      </w:r>
      <w:r w:rsidRPr="04842A51">
        <w:rPr>
          <w:rFonts w:ascii="Open Sans" w:hAnsi="Open Sans" w:cs="Open Sans"/>
          <w:sz w:val="20"/>
          <w:szCs w:val="20"/>
        </w:rPr>
        <w:t>ffordability.</w:t>
      </w:r>
    </w:p>
    <w:p w14:paraId="3A4418B3" w14:textId="33614C34" w:rsidR="00AE098E" w:rsidRPr="00AE098E" w:rsidRDefault="00AE098E" w:rsidP="00AE098E">
      <w:pPr>
        <w:jc w:val="both"/>
        <w:rPr>
          <w:rFonts w:ascii="Open Sans" w:hAnsi="Open Sans" w:cs="Open Sans"/>
          <w:sz w:val="20"/>
          <w:szCs w:val="20"/>
        </w:rPr>
      </w:pPr>
      <w:r w:rsidRPr="057CF83A">
        <w:rPr>
          <w:rFonts w:ascii="Open Sans" w:hAnsi="Open Sans" w:cs="Open Sans"/>
          <w:sz w:val="20"/>
          <w:szCs w:val="20"/>
        </w:rPr>
        <w:t xml:space="preserve">At a time of economic uncertainty for families and businesses alike, the </w:t>
      </w:r>
      <w:r w:rsidR="3677FA89" w:rsidRPr="057CF83A">
        <w:rPr>
          <w:rFonts w:ascii="Open Sans" w:hAnsi="Open Sans" w:cs="Open Sans"/>
          <w:sz w:val="20"/>
          <w:szCs w:val="20"/>
        </w:rPr>
        <w:t xml:space="preserve">upfront </w:t>
      </w:r>
      <w:r w:rsidRPr="057CF83A">
        <w:rPr>
          <w:rFonts w:ascii="Open Sans" w:hAnsi="Open Sans" w:cs="Open Sans"/>
          <w:sz w:val="20"/>
          <w:szCs w:val="20"/>
        </w:rPr>
        <w:t xml:space="preserve">costs of </w:t>
      </w:r>
      <w:r w:rsidR="00FC3FE4" w:rsidRPr="057CF83A">
        <w:rPr>
          <w:rFonts w:ascii="Open Sans" w:hAnsi="Open Sans" w:cs="Open Sans"/>
          <w:sz w:val="20"/>
          <w:szCs w:val="20"/>
        </w:rPr>
        <w:t>decarbonisation</w:t>
      </w:r>
      <w:r w:rsidR="34970A0E" w:rsidRPr="057CF83A">
        <w:rPr>
          <w:rFonts w:ascii="Open Sans" w:hAnsi="Open Sans" w:cs="Open Sans"/>
          <w:sz w:val="20"/>
          <w:szCs w:val="20"/>
        </w:rPr>
        <w:t xml:space="preserve"> measures</w:t>
      </w:r>
      <w:r w:rsidRPr="057CF83A">
        <w:rPr>
          <w:rFonts w:ascii="Open Sans" w:hAnsi="Open Sans" w:cs="Open Sans"/>
          <w:sz w:val="20"/>
          <w:szCs w:val="20"/>
        </w:rPr>
        <w:t xml:space="preserve"> like </w:t>
      </w:r>
      <w:r w:rsidR="15572850" w:rsidRPr="057CF83A">
        <w:rPr>
          <w:rFonts w:ascii="Open Sans" w:hAnsi="Open Sans" w:cs="Open Sans"/>
          <w:sz w:val="20"/>
          <w:szCs w:val="20"/>
        </w:rPr>
        <w:t>clean heating</w:t>
      </w:r>
      <w:r w:rsidRPr="057CF83A">
        <w:rPr>
          <w:rFonts w:ascii="Open Sans" w:hAnsi="Open Sans" w:cs="Open Sans"/>
          <w:sz w:val="20"/>
          <w:szCs w:val="20"/>
        </w:rPr>
        <w:t xml:space="preserve"> and home solar is holding back householders from making the switch. With an upfront investment </w:t>
      </w:r>
      <w:r w:rsidR="00562FB8" w:rsidRPr="057CF83A">
        <w:rPr>
          <w:rFonts w:ascii="Open Sans" w:hAnsi="Open Sans" w:cs="Open Sans"/>
          <w:sz w:val="20"/>
          <w:szCs w:val="20"/>
        </w:rPr>
        <w:t>cost it’s</w:t>
      </w:r>
      <w:r w:rsidRPr="057CF83A">
        <w:rPr>
          <w:rFonts w:ascii="Open Sans" w:hAnsi="Open Sans" w:cs="Open Sans"/>
          <w:sz w:val="20"/>
          <w:szCs w:val="20"/>
        </w:rPr>
        <w:t xml:space="preserve"> no wonder that working families are opting to prioritise other </w:t>
      </w:r>
      <w:r w:rsidR="16308A20" w:rsidRPr="057CF83A">
        <w:rPr>
          <w:rFonts w:ascii="Open Sans" w:hAnsi="Open Sans" w:cs="Open Sans"/>
          <w:sz w:val="20"/>
          <w:szCs w:val="20"/>
        </w:rPr>
        <w:t xml:space="preserve">day to day </w:t>
      </w:r>
      <w:r w:rsidRPr="057CF83A">
        <w:rPr>
          <w:rFonts w:ascii="Open Sans" w:hAnsi="Open Sans" w:cs="Open Sans"/>
          <w:sz w:val="20"/>
          <w:szCs w:val="20"/>
        </w:rPr>
        <w:t>expenditure.</w:t>
      </w:r>
    </w:p>
    <w:p w14:paraId="61745FFF" w14:textId="39A706C4" w:rsidR="00AE098E" w:rsidRPr="00AE098E" w:rsidRDefault="4E7BA707" w:rsidP="00AE098E">
      <w:pPr>
        <w:jc w:val="both"/>
        <w:rPr>
          <w:rFonts w:ascii="Open Sans" w:hAnsi="Open Sans" w:cs="Open Sans"/>
          <w:sz w:val="20"/>
          <w:szCs w:val="20"/>
        </w:rPr>
      </w:pPr>
      <w:r w:rsidRPr="04842A51">
        <w:rPr>
          <w:rFonts w:ascii="Open Sans" w:hAnsi="Open Sans" w:cs="Open Sans"/>
          <w:sz w:val="20"/>
          <w:szCs w:val="20"/>
        </w:rPr>
        <w:t>One tried and tested</w:t>
      </w:r>
      <w:r w:rsidR="00AE098E" w:rsidRPr="00AE098E">
        <w:rPr>
          <w:rFonts w:ascii="Open Sans" w:hAnsi="Open Sans" w:cs="Open Sans"/>
          <w:sz w:val="20"/>
          <w:szCs w:val="20"/>
        </w:rPr>
        <w:t xml:space="preserve"> solution to this is simple – salary sacrifice.</w:t>
      </w:r>
    </w:p>
    <w:p w14:paraId="6B887CE8" w14:textId="57BB61F2" w:rsidR="00AE098E" w:rsidRDefault="00AE098E" w:rsidP="00AE098E">
      <w:pPr>
        <w:jc w:val="both"/>
        <w:rPr>
          <w:rFonts w:ascii="Open Sans" w:hAnsi="Open Sans" w:cs="Open Sans"/>
          <w:sz w:val="20"/>
          <w:szCs w:val="20"/>
        </w:rPr>
      </w:pPr>
      <w:r w:rsidRPr="00AE098E">
        <w:rPr>
          <w:rFonts w:ascii="Open Sans" w:hAnsi="Open Sans" w:cs="Open Sans"/>
          <w:sz w:val="20"/>
          <w:szCs w:val="20"/>
        </w:rPr>
        <w:t>This removes the upfront costs as it spreads it on to equal monthly payments and allows</w:t>
      </w:r>
      <w:r>
        <w:rPr>
          <w:rFonts w:ascii="Open Sans" w:hAnsi="Open Sans" w:cs="Open Sans"/>
          <w:sz w:val="20"/>
          <w:szCs w:val="20"/>
        </w:rPr>
        <w:t xml:space="preserve"> </w:t>
      </w:r>
      <w:r w:rsidRPr="00AE098E">
        <w:rPr>
          <w:rFonts w:ascii="Open Sans" w:hAnsi="Open Sans" w:cs="Open Sans"/>
          <w:sz w:val="20"/>
          <w:szCs w:val="20"/>
        </w:rPr>
        <w:t>working families to pay for these from their gross salary – thus making them much more</w:t>
      </w:r>
      <w:r>
        <w:rPr>
          <w:rFonts w:ascii="Open Sans" w:hAnsi="Open Sans" w:cs="Open Sans"/>
          <w:sz w:val="20"/>
          <w:szCs w:val="20"/>
        </w:rPr>
        <w:t xml:space="preserve"> </w:t>
      </w:r>
      <w:r w:rsidRPr="00AE098E">
        <w:rPr>
          <w:rFonts w:ascii="Open Sans" w:hAnsi="Open Sans" w:cs="Open Sans"/>
          <w:sz w:val="20"/>
          <w:szCs w:val="20"/>
        </w:rPr>
        <w:t>affordable.</w:t>
      </w:r>
    </w:p>
    <w:p w14:paraId="7D7172B2" w14:textId="4AA96B76" w:rsidR="00AE098E" w:rsidRPr="005A4A06" w:rsidRDefault="00AE098E" w:rsidP="00AE098E">
      <w:pPr>
        <w:jc w:val="both"/>
        <w:rPr>
          <w:rFonts w:ascii="Open Sans" w:hAnsi="Open Sans" w:cs="Open Sans"/>
          <w:sz w:val="20"/>
          <w:szCs w:val="20"/>
        </w:rPr>
      </w:pPr>
      <w:r w:rsidRPr="00AE098E">
        <w:rPr>
          <w:rFonts w:ascii="Open Sans" w:hAnsi="Open Sans" w:cs="Open Sans"/>
          <w:sz w:val="20"/>
          <w:szCs w:val="20"/>
        </w:rPr>
        <w:t>We are not asking you to take this on blind faith – the numbers on salary sacrifice</w:t>
      </w:r>
      <w:r>
        <w:rPr>
          <w:rFonts w:ascii="Open Sans" w:hAnsi="Open Sans" w:cs="Open Sans"/>
          <w:sz w:val="20"/>
          <w:szCs w:val="20"/>
        </w:rPr>
        <w:t xml:space="preserve"> </w:t>
      </w:r>
      <w:r w:rsidRPr="00AE098E">
        <w:rPr>
          <w:rFonts w:ascii="Open Sans" w:hAnsi="Open Sans" w:cs="Open Sans"/>
          <w:sz w:val="20"/>
          <w:szCs w:val="20"/>
        </w:rPr>
        <w:t>are in the public domain and they work.</w:t>
      </w:r>
      <w:r>
        <w:rPr>
          <w:rFonts w:ascii="Open Sans" w:hAnsi="Open Sans" w:cs="Open Sans"/>
          <w:sz w:val="20"/>
          <w:szCs w:val="20"/>
        </w:rPr>
        <w:t xml:space="preserve"> With 1.4m EVs now on the road, salary sacrifice has played a significant part in kick-starting the transition. </w:t>
      </w:r>
      <w:r w:rsidRPr="00AE098E">
        <w:rPr>
          <w:rFonts w:ascii="Open Sans" w:hAnsi="Open Sans" w:cs="Open Sans"/>
          <w:sz w:val="20"/>
          <w:szCs w:val="20"/>
        </w:rPr>
        <w:t>People with access to a salary sacrifice option are almost 4 times more likely to switch to an</w:t>
      </w:r>
      <w:r>
        <w:rPr>
          <w:rFonts w:ascii="Open Sans" w:hAnsi="Open Sans" w:cs="Open Sans"/>
          <w:sz w:val="20"/>
          <w:szCs w:val="20"/>
        </w:rPr>
        <w:t xml:space="preserve"> </w:t>
      </w:r>
      <w:r w:rsidRPr="00AE098E">
        <w:rPr>
          <w:rFonts w:ascii="Open Sans" w:hAnsi="Open Sans" w:cs="Open Sans"/>
          <w:sz w:val="20"/>
          <w:szCs w:val="20"/>
        </w:rPr>
        <w:t xml:space="preserve">electric vehicle than somebody </w:t>
      </w:r>
      <w:r w:rsidR="7E36449C" w:rsidRPr="04842A51">
        <w:rPr>
          <w:rFonts w:ascii="Open Sans" w:hAnsi="Open Sans" w:cs="Open Sans"/>
          <w:sz w:val="20"/>
          <w:szCs w:val="20"/>
        </w:rPr>
        <w:t>without access</w:t>
      </w:r>
      <w:r w:rsidRPr="04842A51">
        <w:rPr>
          <w:rFonts w:ascii="Open Sans" w:hAnsi="Open Sans" w:cs="Open Sans"/>
          <w:sz w:val="20"/>
          <w:szCs w:val="20"/>
        </w:rPr>
        <w:t>.</w:t>
      </w:r>
    </w:p>
    <w:p w14:paraId="630E2782" w14:textId="77777777" w:rsidR="00AE098E" w:rsidRDefault="00AE098E">
      <w:pPr>
        <w:rPr>
          <w:rFonts w:ascii="Open Sans" w:hAnsi="Open Sans" w:cs="Open Sans"/>
          <w:sz w:val="20"/>
          <w:szCs w:val="20"/>
        </w:rPr>
      </w:pPr>
      <w:r>
        <w:rPr>
          <w:rFonts w:ascii="Open Sans" w:hAnsi="Open Sans" w:cs="Open Sans"/>
          <w:sz w:val="20"/>
          <w:szCs w:val="20"/>
        </w:rPr>
        <w:br w:type="page"/>
      </w:r>
    </w:p>
    <w:p w14:paraId="1E2878FE" w14:textId="757D2BAB" w:rsidR="00AE098E" w:rsidRDefault="008649AE" w:rsidP="002F5237">
      <w:pPr>
        <w:jc w:val="both"/>
        <w:rPr>
          <w:rFonts w:ascii="Open Sans" w:hAnsi="Open Sans" w:cs="Open Sans"/>
          <w:sz w:val="20"/>
          <w:szCs w:val="20"/>
        </w:rPr>
      </w:pPr>
      <w:r w:rsidRPr="057CF83A">
        <w:rPr>
          <w:rFonts w:ascii="Open Sans" w:hAnsi="Open Sans" w:cs="Open Sans"/>
          <w:sz w:val="20"/>
          <w:szCs w:val="20"/>
        </w:rPr>
        <w:lastRenderedPageBreak/>
        <w:t xml:space="preserve">Expanding </w:t>
      </w:r>
      <w:r w:rsidR="00AE098E" w:rsidRPr="057CF83A">
        <w:rPr>
          <w:rFonts w:ascii="Open Sans" w:hAnsi="Open Sans" w:cs="Open Sans"/>
          <w:sz w:val="20"/>
          <w:szCs w:val="20"/>
        </w:rPr>
        <w:t>salary sacrifice</w:t>
      </w:r>
      <w:r w:rsidRPr="057CF83A">
        <w:rPr>
          <w:rFonts w:ascii="Open Sans" w:hAnsi="Open Sans" w:cs="Open Sans"/>
          <w:sz w:val="20"/>
          <w:szCs w:val="20"/>
        </w:rPr>
        <w:t xml:space="preserve"> would provide the public with an affordable route towards decarbonising their homes without significant</w:t>
      </w:r>
      <w:r w:rsidR="00945FEA" w:rsidRPr="057CF83A">
        <w:rPr>
          <w:rFonts w:ascii="Open Sans" w:hAnsi="Open Sans" w:cs="Open Sans"/>
          <w:sz w:val="20"/>
          <w:szCs w:val="20"/>
        </w:rPr>
        <w:t xml:space="preserve"> cost to HM Treasury</w:t>
      </w:r>
      <w:r w:rsidR="00AE098E" w:rsidRPr="057CF83A">
        <w:rPr>
          <w:rFonts w:ascii="Open Sans" w:hAnsi="Open Sans" w:cs="Open Sans"/>
          <w:sz w:val="20"/>
          <w:szCs w:val="20"/>
        </w:rPr>
        <w:t xml:space="preserve"> (the cost of salary sacrifice is roughly 50% of the current Boiler Upgrade Scheme). </w:t>
      </w:r>
    </w:p>
    <w:p w14:paraId="75A1DA66" w14:textId="6DED673E" w:rsidR="00AE098E" w:rsidRDefault="68012AA3" w:rsidP="00AE098E">
      <w:pPr>
        <w:jc w:val="both"/>
        <w:rPr>
          <w:rFonts w:ascii="Open Sans" w:hAnsi="Open Sans" w:cs="Open Sans"/>
          <w:sz w:val="20"/>
          <w:szCs w:val="20"/>
        </w:rPr>
      </w:pPr>
      <w:r w:rsidRPr="057CF83A">
        <w:rPr>
          <w:rFonts w:ascii="Open Sans" w:hAnsi="Open Sans" w:cs="Open Sans"/>
          <w:sz w:val="20"/>
          <w:szCs w:val="20"/>
        </w:rPr>
        <w:t>Applying</w:t>
      </w:r>
      <w:r w:rsidR="00AE098E" w:rsidRPr="057CF83A">
        <w:rPr>
          <w:rFonts w:ascii="Open Sans" w:hAnsi="Open Sans" w:cs="Open Sans"/>
          <w:sz w:val="20"/>
          <w:szCs w:val="20"/>
        </w:rPr>
        <w:t xml:space="preserve"> what we </w:t>
      </w:r>
      <w:r w:rsidR="3BB0C3DB" w:rsidRPr="057CF83A">
        <w:rPr>
          <w:rFonts w:ascii="Open Sans" w:hAnsi="Open Sans" w:cs="Open Sans"/>
          <w:sz w:val="20"/>
          <w:szCs w:val="20"/>
        </w:rPr>
        <w:t xml:space="preserve">have seen with EVs </w:t>
      </w:r>
      <w:r w:rsidR="00AE098E" w:rsidRPr="057CF83A">
        <w:rPr>
          <w:rFonts w:ascii="Open Sans" w:hAnsi="Open Sans" w:cs="Open Sans"/>
          <w:sz w:val="20"/>
          <w:szCs w:val="20"/>
        </w:rPr>
        <w:t>– salary sacrifice increases take up by almost 4x</w:t>
      </w:r>
      <w:r w:rsidR="00911F87" w:rsidRPr="057CF83A">
        <w:rPr>
          <w:rFonts w:ascii="Open Sans" w:hAnsi="Open Sans" w:cs="Open Sans"/>
          <w:sz w:val="20"/>
          <w:szCs w:val="20"/>
        </w:rPr>
        <w:t xml:space="preserve"> – </w:t>
      </w:r>
      <w:r w:rsidR="255DD21B" w:rsidRPr="057CF83A">
        <w:rPr>
          <w:rFonts w:ascii="Open Sans" w:hAnsi="Open Sans" w:cs="Open Sans"/>
          <w:sz w:val="20"/>
          <w:szCs w:val="20"/>
        </w:rPr>
        <w:t>such an expansion</w:t>
      </w:r>
      <w:r w:rsidR="00AE098E" w:rsidRPr="057CF83A">
        <w:rPr>
          <w:rFonts w:ascii="Open Sans" w:hAnsi="Open Sans" w:cs="Open Sans"/>
          <w:sz w:val="20"/>
          <w:szCs w:val="20"/>
        </w:rPr>
        <w:t xml:space="preserve"> </w:t>
      </w:r>
      <w:r w:rsidR="2E5DDCE9" w:rsidRPr="057CF83A">
        <w:rPr>
          <w:rFonts w:ascii="Open Sans" w:hAnsi="Open Sans" w:cs="Open Sans"/>
          <w:sz w:val="20"/>
          <w:szCs w:val="20"/>
        </w:rPr>
        <w:t xml:space="preserve">could </w:t>
      </w:r>
      <w:r w:rsidR="00AE098E" w:rsidRPr="057CF83A">
        <w:rPr>
          <w:rFonts w:ascii="Open Sans" w:hAnsi="Open Sans" w:cs="Open Sans"/>
          <w:sz w:val="20"/>
          <w:szCs w:val="20"/>
        </w:rPr>
        <w:t xml:space="preserve">deliver 230,000 home solar </w:t>
      </w:r>
      <w:r w:rsidR="7C307C80" w:rsidRPr="057CF83A">
        <w:rPr>
          <w:rFonts w:ascii="Open Sans" w:hAnsi="Open Sans" w:cs="Open Sans"/>
          <w:sz w:val="20"/>
          <w:szCs w:val="20"/>
        </w:rPr>
        <w:t xml:space="preserve">PV </w:t>
      </w:r>
      <w:r w:rsidR="00AE098E" w:rsidRPr="057CF83A">
        <w:rPr>
          <w:rFonts w:ascii="Open Sans" w:hAnsi="Open Sans" w:cs="Open Sans"/>
          <w:sz w:val="20"/>
          <w:szCs w:val="20"/>
        </w:rPr>
        <w:t xml:space="preserve">and roughly 600,000 heat pump </w:t>
      </w:r>
      <w:r w:rsidR="1280B010" w:rsidRPr="057CF83A">
        <w:rPr>
          <w:rFonts w:ascii="Open Sans" w:hAnsi="Open Sans" w:cs="Open Sans"/>
          <w:sz w:val="20"/>
          <w:szCs w:val="20"/>
        </w:rPr>
        <w:t xml:space="preserve">and renewable heating </w:t>
      </w:r>
      <w:r w:rsidR="00AE098E" w:rsidRPr="057CF83A">
        <w:rPr>
          <w:rFonts w:ascii="Open Sans" w:hAnsi="Open Sans" w:cs="Open Sans"/>
          <w:sz w:val="20"/>
          <w:szCs w:val="20"/>
        </w:rPr>
        <w:t>installations by 2030.</w:t>
      </w:r>
      <w:r w:rsidR="001840D2" w:rsidRPr="057CF83A">
        <w:rPr>
          <w:rFonts w:ascii="Open Sans" w:hAnsi="Open Sans" w:cs="Open Sans"/>
          <w:sz w:val="20"/>
          <w:szCs w:val="20"/>
        </w:rPr>
        <w:t xml:space="preserve"> </w:t>
      </w:r>
    </w:p>
    <w:p w14:paraId="27D10960" w14:textId="2BECFC75" w:rsidR="007F46B8" w:rsidRPr="005A4A06" w:rsidRDefault="00AE098E" w:rsidP="00AE098E">
      <w:pPr>
        <w:jc w:val="both"/>
        <w:rPr>
          <w:rFonts w:ascii="Open Sans" w:hAnsi="Open Sans" w:cs="Open Sans"/>
          <w:sz w:val="20"/>
          <w:szCs w:val="20"/>
        </w:rPr>
      </w:pPr>
      <w:r w:rsidRPr="057CF83A">
        <w:rPr>
          <w:rFonts w:ascii="Open Sans" w:hAnsi="Open Sans" w:cs="Open Sans"/>
          <w:sz w:val="20"/>
          <w:szCs w:val="20"/>
        </w:rPr>
        <w:t xml:space="preserve">This would </w:t>
      </w:r>
      <w:r w:rsidR="00911F87" w:rsidRPr="057CF83A">
        <w:rPr>
          <w:rFonts w:ascii="Open Sans" w:hAnsi="Open Sans" w:cs="Open Sans"/>
          <w:sz w:val="20"/>
          <w:szCs w:val="20"/>
        </w:rPr>
        <w:t>have</w:t>
      </w:r>
      <w:r w:rsidRPr="057CF83A">
        <w:rPr>
          <w:rFonts w:ascii="Open Sans" w:hAnsi="Open Sans" w:cs="Open Sans"/>
          <w:sz w:val="20"/>
          <w:szCs w:val="20"/>
        </w:rPr>
        <w:t xml:space="preserve"> a </w:t>
      </w:r>
      <w:r w:rsidR="00911F87" w:rsidRPr="057CF83A">
        <w:rPr>
          <w:rFonts w:ascii="Open Sans" w:hAnsi="Open Sans" w:cs="Open Sans"/>
          <w:sz w:val="20"/>
          <w:szCs w:val="20"/>
        </w:rPr>
        <w:t>massive</w:t>
      </w:r>
      <w:r w:rsidRPr="057CF83A">
        <w:rPr>
          <w:rFonts w:ascii="Open Sans" w:hAnsi="Open Sans" w:cs="Open Sans"/>
          <w:sz w:val="20"/>
          <w:szCs w:val="20"/>
        </w:rPr>
        <w:t xml:space="preserve"> impact on </w:t>
      </w:r>
      <w:r w:rsidR="4EB2784A" w:rsidRPr="057CF83A">
        <w:rPr>
          <w:rFonts w:ascii="Open Sans" w:hAnsi="Open Sans" w:cs="Open Sans"/>
          <w:sz w:val="20"/>
          <w:szCs w:val="20"/>
        </w:rPr>
        <w:t xml:space="preserve">reducing energy poverty at this difficult time, </w:t>
      </w:r>
      <w:r w:rsidRPr="057CF83A">
        <w:rPr>
          <w:rFonts w:ascii="Open Sans" w:hAnsi="Open Sans" w:cs="Open Sans"/>
          <w:sz w:val="20"/>
          <w:szCs w:val="20"/>
        </w:rPr>
        <w:t xml:space="preserve">achieving the </w:t>
      </w:r>
      <w:r w:rsidR="00911F87" w:rsidRPr="057CF83A">
        <w:rPr>
          <w:rFonts w:ascii="Open Sans" w:hAnsi="Open Sans" w:cs="Open Sans"/>
          <w:sz w:val="20"/>
          <w:szCs w:val="20"/>
        </w:rPr>
        <w:t>Energy Security Bill’s heat pump installation</w:t>
      </w:r>
      <w:r w:rsidRPr="057CF83A">
        <w:rPr>
          <w:rFonts w:ascii="Open Sans" w:hAnsi="Open Sans" w:cs="Open Sans"/>
          <w:sz w:val="20"/>
          <w:szCs w:val="20"/>
        </w:rPr>
        <w:t xml:space="preserve"> targets</w:t>
      </w:r>
      <w:r w:rsidR="00911F87" w:rsidRPr="057CF83A">
        <w:rPr>
          <w:rFonts w:ascii="Open Sans" w:hAnsi="Open Sans" w:cs="Open Sans"/>
          <w:sz w:val="20"/>
          <w:szCs w:val="20"/>
        </w:rPr>
        <w:t xml:space="preserve"> by 2028</w:t>
      </w:r>
      <w:r w:rsidRPr="057CF83A">
        <w:rPr>
          <w:rFonts w:ascii="Open Sans" w:hAnsi="Open Sans" w:cs="Open Sans"/>
          <w:sz w:val="20"/>
          <w:szCs w:val="20"/>
        </w:rPr>
        <w:t xml:space="preserve">, </w:t>
      </w:r>
      <w:r w:rsidR="001840D2" w:rsidRPr="057CF83A">
        <w:rPr>
          <w:rFonts w:ascii="Open Sans" w:hAnsi="Open Sans" w:cs="Open Sans"/>
          <w:sz w:val="20"/>
          <w:szCs w:val="20"/>
        </w:rPr>
        <w:t>meeting Government</w:t>
      </w:r>
      <w:r w:rsidRPr="057CF83A">
        <w:rPr>
          <w:rFonts w:ascii="Open Sans" w:hAnsi="Open Sans" w:cs="Open Sans"/>
          <w:sz w:val="20"/>
          <w:szCs w:val="20"/>
        </w:rPr>
        <w:t>’s</w:t>
      </w:r>
      <w:r w:rsidR="001840D2" w:rsidRPr="057CF83A">
        <w:rPr>
          <w:rFonts w:ascii="Open Sans" w:hAnsi="Open Sans" w:cs="Open Sans"/>
          <w:sz w:val="20"/>
          <w:szCs w:val="20"/>
        </w:rPr>
        <w:t xml:space="preserve"> objectives for Clean Power </w:t>
      </w:r>
      <w:del w:id="0" w:author="Samuel Adekanle" w:date="2025-04-14T10:51:00Z" w16du:dateUtc="2025-04-14T09:51:00Z">
        <w:r w:rsidR="001840D2" w:rsidRPr="057CF83A" w:rsidDel="00CA35CE">
          <w:rPr>
            <w:rFonts w:ascii="Open Sans" w:hAnsi="Open Sans" w:cs="Open Sans"/>
            <w:sz w:val="20"/>
            <w:szCs w:val="20"/>
          </w:rPr>
          <w:delText>2030</w:delText>
        </w:r>
        <w:r w:rsidR="002A7F6F" w:rsidRPr="057CF83A" w:rsidDel="00CA35CE">
          <w:rPr>
            <w:rFonts w:ascii="Open Sans" w:hAnsi="Open Sans" w:cs="Open Sans"/>
            <w:sz w:val="20"/>
            <w:szCs w:val="20"/>
          </w:rPr>
          <w:delText>,  and</w:delText>
        </w:r>
      </w:del>
      <w:ins w:id="1" w:author="Samuel Adekanle" w:date="2025-04-14T10:51:00Z" w16du:dateUtc="2025-04-14T09:51:00Z">
        <w:r w:rsidR="00CA35CE" w:rsidRPr="057CF83A">
          <w:rPr>
            <w:rFonts w:ascii="Open Sans" w:hAnsi="Open Sans" w:cs="Open Sans"/>
            <w:sz w:val="20"/>
            <w:szCs w:val="20"/>
          </w:rPr>
          <w:t>2030, and</w:t>
        </w:r>
      </w:ins>
      <w:r w:rsidR="002A7F6F" w:rsidRPr="057CF83A">
        <w:rPr>
          <w:rFonts w:ascii="Open Sans" w:hAnsi="Open Sans" w:cs="Open Sans"/>
          <w:sz w:val="20"/>
          <w:szCs w:val="20"/>
        </w:rPr>
        <w:t xml:space="preserve"> improving energy security.</w:t>
      </w:r>
    </w:p>
    <w:p w14:paraId="780CA0D6" w14:textId="06AB7242" w:rsidR="00911F87" w:rsidRDefault="00A37FB4" w:rsidP="002F5237">
      <w:pPr>
        <w:jc w:val="both"/>
        <w:rPr>
          <w:rFonts w:ascii="Open Sans" w:hAnsi="Open Sans" w:cs="Open Sans"/>
          <w:sz w:val="20"/>
          <w:szCs w:val="20"/>
        </w:rPr>
      </w:pPr>
      <w:r w:rsidRPr="057CF83A">
        <w:rPr>
          <w:rFonts w:ascii="Open Sans" w:hAnsi="Open Sans" w:cs="Open Sans"/>
          <w:sz w:val="20"/>
          <w:szCs w:val="20"/>
        </w:rPr>
        <w:t xml:space="preserve">The REA has already expressed the need to expand the Salary Sacrifice Scheme to include the clean technologies listed in the ESM list to </w:t>
      </w:r>
      <w:r w:rsidR="00B2210D" w:rsidRPr="057CF83A">
        <w:rPr>
          <w:rFonts w:ascii="Open Sans" w:hAnsi="Open Sans" w:cs="Open Sans"/>
          <w:sz w:val="20"/>
          <w:szCs w:val="20"/>
        </w:rPr>
        <w:t xml:space="preserve">HM Treasury in a recent letter. </w:t>
      </w:r>
      <w:r w:rsidR="65537277" w:rsidRPr="057CF83A">
        <w:rPr>
          <w:rFonts w:ascii="Open Sans" w:hAnsi="Open Sans" w:cs="Open Sans"/>
          <w:sz w:val="20"/>
          <w:szCs w:val="20"/>
        </w:rPr>
        <w:t>The wider industry is now coming together</w:t>
      </w:r>
      <w:r w:rsidR="00235FF1" w:rsidRPr="057CF83A">
        <w:rPr>
          <w:rFonts w:ascii="Open Sans" w:hAnsi="Open Sans" w:cs="Open Sans"/>
          <w:sz w:val="20"/>
          <w:szCs w:val="20"/>
        </w:rPr>
        <w:t xml:space="preserve"> to </w:t>
      </w:r>
      <w:r w:rsidR="1F0073F6" w:rsidRPr="057CF83A">
        <w:rPr>
          <w:rFonts w:ascii="Open Sans" w:hAnsi="Open Sans" w:cs="Open Sans"/>
          <w:sz w:val="20"/>
          <w:szCs w:val="20"/>
        </w:rPr>
        <w:t>support</w:t>
      </w:r>
      <w:r w:rsidR="00235FF1" w:rsidRPr="057CF83A">
        <w:rPr>
          <w:rFonts w:ascii="Open Sans" w:hAnsi="Open Sans" w:cs="Open Sans"/>
          <w:sz w:val="20"/>
          <w:szCs w:val="20"/>
        </w:rPr>
        <w:t xml:space="preserve"> the expansion of </w:t>
      </w:r>
      <w:r w:rsidR="00911F87" w:rsidRPr="057CF83A">
        <w:rPr>
          <w:rFonts w:ascii="Open Sans" w:hAnsi="Open Sans" w:cs="Open Sans"/>
          <w:sz w:val="20"/>
          <w:szCs w:val="20"/>
        </w:rPr>
        <w:t xml:space="preserve">salary sacrifice, </w:t>
      </w:r>
      <w:r w:rsidR="001E6E2A" w:rsidRPr="057CF83A">
        <w:rPr>
          <w:rFonts w:ascii="Open Sans" w:hAnsi="Open Sans" w:cs="Open Sans"/>
          <w:sz w:val="20"/>
          <w:szCs w:val="20"/>
        </w:rPr>
        <w:t xml:space="preserve">in the </w:t>
      </w:r>
      <w:r w:rsidR="00911F87" w:rsidRPr="057CF83A">
        <w:rPr>
          <w:rFonts w:ascii="Open Sans" w:hAnsi="Open Sans" w:cs="Open Sans"/>
          <w:sz w:val="20"/>
          <w:szCs w:val="20"/>
        </w:rPr>
        <w:t xml:space="preserve">anticipation </w:t>
      </w:r>
      <w:r w:rsidR="001E6E2A" w:rsidRPr="057CF83A">
        <w:rPr>
          <w:rFonts w:ascii="Open Sans" w:hAnsi="Open Sans" w:cs="Open Sans"/>
          <w:sz w:val="20"/>
          <w:szCs w:val="20"/>
        </w:rPr>
        <w:t>that Government will recognise the significant benefits that can come from implementing this policy</w:t>
      </w:r>
      <w:r w:rsidR="0000698B" w:rsidRPr="057CF83A">
        <w:rPr>
          <w:rFonts w:ascii="Open Sans" w:hAnsi="Open Sans" w:cs="Open Sans"/>
          <w:sz w:val="20"/>
          <w:szCs w:val="20"/>
        </w:rPr>
        <w:t xml:space="preserve"> as soon as possible</w:t>
      </w:r>
      <w:r w:rsidR="5D807658" w:rsidRPr="057CF83A">
        <w:rPr>
          <w:rFonts w:ascii="Open Sans" w:hAnsi="Open Sans" w:cs="Open Sans"/>
          <w:sz w:val="20"/>
          <w:szCs w:val="20"/>
        </w:rPr>
        <w:t>, as part of the forthcoming Warm Homes Plan</w:t>
      </w:r>
      <w:r w:rsidR="0000698B" w:rsidRPr="057CF83A">
        <w:rPr>
          <w:rFonts w:ascii="Open Sans" w:hAnsi="Open Sans" w:cs="Open Sans"/>
          <w:sz w:val="20"/>
          <w:szCs w:val="20"/>
        </w:rPr>
        <w:t xml:space="preserve">. </w:t>
      </w:r>
    </w:p>
    <w:p w14:paraId="452B74E7" w14:textId="09BDA8E1" w:rsidR="00911F87" w:rsidRPr="00911F87" w:rsidRDefault="004901C6" w:rsidP="00911F87">
      <w:pPr>
        <w:jc w:val="both"/>
        <w:rPr>
          <w:rFonts w:ascii="Open Sans" w:hAnsi="Open Sans" w:cs="Open Sans"/>
          <w:sz w:val="20"/>
          <w:szCs w:val="20"/>
        </w:rPr>
      </w:pPr>
      <w:r w:rsidRPr="057CF83A">
        <w:rPr>
          <w:rFonts w:ascii="Open Sans" w:hAnsi="Open Sans" w:cs="Open Sans"/>
          <w:sz w:val="20"/>
          <w:szCs w:val="20"/>
        </w:rPr>
        <w:t xml:space="preserve">We </w:t>
      </w:r>
      <w:r w:rsidR="245C8171" w:rsidRPr="057CF83A">
        <w:rPr>
          <w:rFonts w:ascii="Open Sans" w:hAnsi="Open Sans" w:cs="Open Sans"/>
          <w:sz w:val="20"/>
          <w:szCs w:val="20"/>
        </w:rPr>
        <w:t>as the renewables</w:t>
      </w:r>
      <w:r w:rsidRPr="057CF83A">
        <w:rPr>
          <w:rFonts w:ascii="Open Sans" w:hAnsi="Open Sans" w:cs="Open Sans"/>
          <w:sz w:val="20"/>
          <w:szCs w:val="20"/>
        </w:rPr>
        <w:t xml:space="preserve"> industry </w:t>
      </w:r>
      <w:r w:rsidR="13106C99" w:rsidRPr="057CF83A">
        <w:rPr>
          <w:rFonts w:ascii="Open Sans" w:hAnsi="Open Sans" w:cs="Open Sans"/>
          <w:sz w:val="20"/>
          <w:szCs w:val="20"/>
        </w:rPr>
        <w:t>urge</w:t>
      </w:r>
      <w:r w:rsidR="38E71A12" w:rsidRPr="057CF83A">
        <w:rPr>
          <w:rFonts w:ascii="Open Sans" w:hAnsi="Open Sans" w:cs="Open Sans"/>
          <w:sz w:val="20"/>
          <w:szCs w:val="20"/>
        </w:rPr>
        <w:t xml:space="preserve"> </w:t>
      </w:r>
      <w:r w:rsidR="20FC26A8" w:rsidRPr="057CF83A">
        <w:rPr>
          <w:rFonts w:ascii="Open Sans" w:hAnsi="Open Sans" w:cs="Open Sans"/>
          <w:sz w:val="20"/>
          <w:szCs w:val="20"/>
        </w:rPr>
        <w:t>Government</w:t>
      </w:r>
      <w:r w:rsidR="003E5C4C" w:rsidRPr="057CF83A">
        <w:rPr>
          <w:rFonts w:ascii="Open Sans" w:hAnsi="Open Sans" w:cs="Open Sans"/>
          <w:sz w:val="20"/>
          <w:szCs w:val="20"/>
        </w:rPr>
        <w:t xml:space="preserve"> to </w:t>
      </w:r>
      <w:r w:rsidR="38E71A12" w:rsidRPr="057CF83A">
        <w:rPr>
          <w:rFonts w:ascii="Open Sans" w:hAnsi="Open Sans" w:cs="Open Sans"/>
          <w:sz w:val="20"/>
          <w:szCs w:val="20"/>
        </w:rPr>
        <w:t>adopt an</w:t>
      </w:r>
      <w:r w:rsidR="2C1B358E" w:rsidRPr="057CF83A">
        <w:rPr>
          <w:rFonts w:ascii="Open Sans" w:hAnsi="Open Sans" w:cs="Open Sans"/>
          <w:sz w:val="20"/>
          <w:szCs w:val="20"/>
        </w:rPr>
        <w:t xml:space="preserve"> expan</w:t>
      </w:r>
      <w:r w:rsidR="7F2BCB47" w:rsidRPr="057CF83A">
        <w:rPr>
          <w:rFonts w:ascii="Open Sans" w:hAnsi="Open Sans" w:cs="Open Sans"/>
          <w:sz w:val="20"/>
          <w:szCs w:val="20"/>
        </w:rPr>
        <w:t>sion of</w:t>
      </w:r>
      <w:r w:rsidR="003E5C4C" w:rsidRPr="057CF83A">
        <w:rPr>
          <w:rFonts w:ascii="Open Sans" w:hAnsi="Open Sans" w:cs="Open Sans"/>
          <w:sz w:val="20"/>
          <w:szCs w:val="20"/>
        </w:rPr>
        <w:t xml:space="preserve"> </w:t>
      </w:r>
      <w:r w:rsidR="00911F87" w:rsidRPr="057CF83A">
        <w:rPr>
          <w:rFonts w:ascii="Open Sans" w:hAnsi="Open Sans" w:cs="Open Sans"/>
          <w:sz w:val="20"/>
          <w:szCs w:val="20"/>
        </w:rPr>
        <w:t>salary sacrifice</w:t>
      </w:r>
      <w:r w:rsidR="08DA4270" w:rsidRPr="057CF83A">
        <w:rPr>
          <w:rFonts w:ascii="Open Sans" w:hAnsi="Open Sans" w:cs="Open Sans"/>
          <w:sz w:val="20"/>
          <w:szCs w:val="20"/>
        </w:rPr>
        <w:t xml:space="preserve"> to more technologies</w:t>
      </w:r>
      <w:r w:rsidR="616AD3C7" w:rsidRPr="057CF83A">
        <w:rPr>
          <w:rFonts w:ascii="Open Sans" w:hAnsi="Open Sans" w:cs="Open Sans"/>
          <w:sz w:val="20"/>
          <w:szCs w:val="20"/>
        </w:rPr>
        <w:t>.</w:t>
      </w:r>
      <w:r w:rsidR="00911F87" w:rsidRPr="057CF83A">
        <w:rPr>
          <w:rFonts w:ascii="Open Sans" w:hAnsi="Open Sans" w:cs="Open Sans"/>
          <w:sz w:val="20"/>
          <w:szCs w:val="20"/>
        </w:rPr>
        <w:t xml:space="preserve"> The increase in demand generated from this one simple measure will have a transformative impact on </w:t>
      </w:r>
      <w:r w:rsidR="07D6D5DE" w:rsidRPr="057CF83A">
        <w:rPr>
          <w:rFonts w:ascii="Open Sans" w:hAnsi="Open Sans" w:cs="Open Sans"/>
          <w:sz w:val="20"/>
          <w:szCs w:val="20"/>
        </w:rPr>
        <w:t xml:space="preserve">net zero, </w:t>
      </w:r>
      <w:r w:rsidR="0CE92BF7" w:rsidRPr="057CF83A">
        <w:rPr>
          <w:rFonts w:ascii="Open Sans" w:hAnsi="Open Sans" w:cs="Open Sans"/>
          <w:sz w:val="20"/>
          <w:szCs w:val="20"/>
        </w:rPr>
        <w:t xml:space="preserve">jobs </w:t>
      </w:r>
      <w:r w:rsidR="07D6D5DE" w:rsidRPr="057CF83A">
        <w:rPr>
          <w:rFonts w:ascii="Open Sans" w:hAnsi="Open Sans" w:cs="Open Sans"/>
          <w:sz w:val="20"/>
          <w:szCs w:val="20"/>
        </w:rPr>
        <w:t xml:space="preserve">and </w:t>
      </w:r>
      <w:r w:rsidR="616AD3C7" w:rsidRPr="057CF83A">
        <w:rPr>
          <w:rFonts w:ascii="Open Sans" w:hAnsi="Open Sans" w:cs="Open Sans"/>
          <w:sz w:val="20"/>
          <w:szCs w:val="20"/>
        </w:rPr>
        <w:t>the</w:t>
      </w:r>
      <w:r w:rsidR="715F6057" w:rsidRPr="057CF83A">
        <w:rPr>
          <w:rFonts w:ascii="Open Sans" w:hAnsi="Open Sans" w:cs="Open Sans"/>
          <w:sz w:val="20"/>
          <w:szCs w:val="20"/>
        </w:rPr>
        <w:t xml:space="preserve"> renewables</w:t>
      </w:r>
      <w:r w:rsidR="616AD3C7" w:rsidRPr="057CF83A">
        <w:rPr>
          <w:rFonts w:ascii="Open Sans" w:hAnsi="Open Sans" w:cs="Open Sans"/>
          <w:sz w:val="20"/>
          <w:szCs w:val="20"/>
        </w:rPr>
        <w:t xml:space="preserve"> sector.</w:t>
      </w:r>
    </w:p>
    <w:p w14:paraId="6C17079A" w14:textId="6144A6F3" w:rsidR="00385DBA" w:rsidRPr="005A4A06" w:rsidRDefault="00911F87" w:rsidP="00911F87">
      <w:pPr>
        <w:jc w:val="both"/>
        <w:rPr>
          <w:rFonts w:ascii="Open Sans" w:hAnsi="Open Sans" w:cs="Open Sans"/>
          <w:sz w:val="20"/>
          <w:szCs w:val="20"/>
        </w:rPr>
      </w:pPr>
      <w:r w:rsidRPr="057CF83A">
        <w:rPr>
          <w:rFonts w:ascii="Open Sans" w:hAnsi="Open Sans" w:cs="Open Sans"/>
          <w:sz w:val="20"/>
          <w:szCs w:val="20"/>
        </w:rPr>
        <w:t>Manufacturing capacity in the UK will have to expand dramatically. Trained installers will be required up and down the country. And maintenance engineers will be required for decades into the future to service the equipment.</w:t>
      </w:r>
      <w:r w:rsidR="12F17BB1" w:rsidRPr="057CF83A">
        <w:rPr>
          <w:rFonts w:ascii="Open Sans" w:hAnsi="Open Sans" w:cs="Open Sans"/>
          <w:sz w:val="20"/>
          <w:szCs w:val="20"/>
        </w:rPr>
        <w:t xml:space="preserve">  </w:t>
      </w:r>
      <w:r w:rsidRPr="057CF83A">
        <w:rPr>
          <w:rFonts w:ascii="Open Sans" w:hAnsi="Open Sans" w:cs="Open Sans"/>
          <w:sz w:val="20"/>
          <w:szCs w:val="20"/>
        </w:rPr>
        <w:t xml:space="preserve">The topline impact of this </w:t>
      </w:r>
      <w:r w:rsidR="355D3B27" w:rsidRPr="057CF83A">
        <w:rPr>
          <w:rFonts w:ascii="Open Sans" w:hAnsi="Open Sans" w:cs="Open Sans"/>
          <w:sz w:val="20"/>
          <w:szCs w:val="20"/>
        </w:rPr>
        <w:t xml:space="preserve">could be up to </w:t>
      </w:r>
      <w:r w:rsidRPr="057CF83A">
        <w:rPr>
          <w:rFonts w:ascii="Open Sans" w:hAnsi="Open Sans" w:cs="Open Sans"/>
          <w:sz w:val="20"/>
          <w:szCs w:val="20"/>
        </w:rPr>
        <w:t xml:space="preserve">50,000 jobs created by 2030. These are overwhelmingly jobs that are well paid. The combined impact of these job creations and other economic benefits, mean that by 2030, the United Kingdom will be benefitting from an £8bn </w:t>
      </w:r>
      <w:r w:rsidR="3FC22F14" w:rsidRPr="057CF83A">
        <w:rPr>
          <w:rFonts w:ascii="Open Sans" w:hAnsi="Open Sans" w:cs="Open Sans"/>
          <w:sz w:val="20"/>
          <w:szCs w:val="20"/>
        </w:rPr>
        <w:t>increase</w:t>
      </w:r>
      <w:r w:rsidRPr="057CF83A">
        <w:rPr>
          <w:rFonts w:ascii="Open Sans" w:hAnsi="Open Sans" w:cs="Open Sans"/>
          <w:sz w:val="20"/>
          <w:szCs w:val="20"/>
        </w:rPr>
        <w:t xml:space="preserve"> </w:t>
      </w:r>
      <w:r w:rsidR="6887D899" w:rsidRPr="057CF83A">
        <w:rPr>
          <w:rFonts w:ascii="Open Sans" w:hAnsi="Open Sans" w:cs="Open Sans"/>
          <w:sz w:val="20"/>
          <w:szCs w:val="20"/>
        </w:rPr>
        <w:t xml:space="preserve">in </w:t>
      </w:r>
      <w:r w:rsidRPr="057CF83A">
        <w:rPr>
          <w:rFonts w:ascii="Open Sans" w:hAnsi="Open Sans" w:cs="Open Sans"/>
          <w:sz w:val="20"/>
          <w:szCs w:val="20"/>
        </w:rPr>
        <w:t>GDP.</w:t>
      </w:r>
    </w:p>
    <w:p w14:paraId="0D7D0DAA" w14:textId="36EDD2F7" w:rsidR="00A24541" w:rsidRPr="005A4A06" w:rsidRDefault="00911F87" w:rsidP="00A24541">
      <w:pPr>
        <w:jc w:val="both"/>
        <w:rPr>
          <w:rFonts w:ascii="Open Sans" w:hAnsi="Open Sans" w:cs="Open Sans"/>
          <w:sz w:val="20"/>
          <w:szCs w:val="20"/>
        </w:rPr>
      </w:pPr>
      <w:r w:rsidRPr="057CF83A">
        <w:rPr>
          <w:rFonts w:ascii="Open Sans" w:hAnsi="Open Sans" w:cs="Open Sans"/>
          <w:sz w:val="20"/>
          <w:szCs w:val="20"/>
        </w:rPr>
        <w:t>Salary sacrifice can work alongside the current</w:t>
      </w:r>
      <w:ins w:id="2" w:author="Samuel Adekanle" w:date="2025-04-14T10:51:00Z" w16du:dateUtc="2025-04-14T09:51:00Z">
        <w:r w:rsidR="001C78EF">
          <w:rPr>
            <w:rFonts w:ascii="Open Sans" w:hAnsi="Open Sans" w:cs="Open Sans"/>
            <w:sz w:val="20"/>
            <w:szCs w:val="20"/>
          </w:rPr>
          <w:t xml:space="preserve"> Boiler Upgrade Scheme</w:t>
        </w:r>
      </w:ins>
      <w:r w:rsidRPr="057CF83A">
        <w:rPr>
          <w:rFonts w:ascii="Open Sans" w:hAnsi="Open Sans" w:cs="Open Sans"/>
          <w:sz w:val="20"/>
          <w:szCs w:val="20"/>
        </w:rPr>
        <w:t xml:space="preserve"> </w:t>
      </w:r>
      <w:ins w:id="3" w:author="Samuel Adekanle" w:date="2025-04-14T10:51:00Z" w16du:dateUtc="2025-04-14T09:51:00Z">
        <w:r w:rsidR="001C78EF">
          <w:rPr>
            <w:rFonts w:ascii="Open Sans" w:hAnsi="Open Sans" w:cs="Open Sans"/>
            <w:sz w:val="20"/>
            <w:szCs w:val="20"/>
          </w:rPr>
          <w:t>(</w:t>
        </w:r>
      </w:ins>
      <w:r w:rsidRPr="057CF83A">
        <w:rPr>
          <w:rFonts w:ascii="Open Sans" w:hAnsi="Open Sans" w:cs="Open Sans"/>
          <w:sz w:val="20"/>
          <w:szCs w:val="20"/>
        </w:rPr>
        <w:t>BUS</w:t>
      </w:r>
      <w:ins w:id="4" w:author="Samuel Adekanle" w:date="2025-04-14T10:52:00Z" w16du:dateUtc="2025-04-14T09:52:00Z">
        <w:r w:rsidR="001C78EF">
          <w:rPr>
            <w:rFonts w:ascii="Open Sans" w:hAnsi="Open Sans" w:cs="Open Sans"/>
            <w:sz w:val="20"/>
            <w:szCs w:val="20"/>
          </w:rPr>
          <w:t>)</w:t>
        </w:r>
      </w:ins>
      <w:r w:rsidRPr="057CF83A">
        <w:rPr>
          <w:rFonts w:ascii="Open Sans" w:hAnsi="Open Sans" w:cs="Open Sans"/>
          <w:sz w:val="20"/>
          <w:szCs w:val="20"/>
        </w:rPr>
        <w:t xml:space="preserve"> </w:t>
      </w:r>
      <w:r w:rsidR="00A56459" w:rsidRPr="057CF83A">
        <w:rPr>
          <w:rFonts w:ascii="Open Sans" w:hAnsi="Open Sans" w:cs="Open Sans"/>
          <w:sz w:val="20"/>
          <w:szCs w:val="20"/>
        </w:rPr>
        <w:t>grant –</w:t>
      </w:r>
      <w:r w:rsidRPr="057CF83A">
        <w:rPr>
          <w:rFonts w:ascii="Open Sans" w:hAnsi="Open Sans" w:cs="Open Sans"/>
          <w:sz w:val="20"/>
          <w:szCs w:val="20"/>
        </w:rPr>
        <w:t xml:space="preserve"> providing consumers a choice (rather than benefiting from both</w:t>
      </w:r>
      <w:r w:rsidR="78499C5E" w:rsidRPr="057CF83A">
        <w:rPr>
          <w:rFonts w:ascii="Open Sans" w:hAnsi="Open Sans" w:cs="Open Sans"/>
          <w:sz w:val="20"/>
          <w:szCs w:val="20"/>
        </w:rPr>
        <w:t>)</w:t>
      </w:r>
      <w:r w:rsidR="616AD3C7" w:rsidRPr="057CF83A">
        <w:rPr>
          <w:rFonts w:ascii="Open Sans" w:hAnsi="Open Sans" w:cs="Open Sans"/>
          <w:sz w:val="20"/>
          <w:szCs w:val="20"/>
        </w:rPr>
        <w:t>.</w:t>
      </w:r>
      <w:r w:rsidRPr="057CF83A">
        <w:rPr>
          <w:rFonts w:ascii="Open Sans" w:hAnsi="Open Sans" w:cs="Open Sans"/>
          <w:sz w:val="20"/>
          <w:szCs w:val="20"/>
        </w:rPr>
        <w:t xml:space="preserve"> </w:t>
      </w:r>
      <w:r w:rsidR="00A24541" w:rsidRPr="057CF83A">
        <w:rPr>
          <w:rFonts w:ascii="Open Sans" w:hAnsi="Open Sans" w:cs="Open Sans"/>
          <w:sz w:val="20"/>
          <w:szCs w:val="20"/>
        </w:rPr>
        <w:t xml:space="preserve">This would provide </w:t>
      </w:r>
      <w:r w:rsidRPr="057CF83A">
        <w:rPr>
          <w:rFonts w:ascii="Open Sans" w:hAnsi="Open Sans" w:cs="Open Sans"/>
          <w:sz w:val="20"/>
          <w:szCs w:val="20"/>
        </w:rPr>
        <w:t xml:space="preserve">greater </w:t>
      </w:r>
      <w:r w:rsidR="00A24541" w:rsidRPr="057CF83A">
        <w:rPr>
          <w:rFonts w:ascii="Open Sans" w:hAnsi="Open Sans" w:cs="Open Sans"/>
          <w:sz w:val="20"/>
          <w:szCs w:val="20"/>
        </w:rPr>
        <w:t xml:space="preserve">flexibility based on personal </w:t>
      </w:r>
      <w:r w:rsidRPr="057CF83A">
        <w:rPr>
          <w:rFonts w:ascii="Open Sans" w:hAnsi="Open Sans" w:cs="Open Sans"/>
          <w:sz w:val="20"/>
          <w:szCs w:val="20"/>
        </w:rPr>
        <w:t>circumstances,</w:t>
      </w:r>
      <w:r w:rsidR="00A24541" w:rsidRPr="057CF83A">
        <w:rPr>
          <w:rFonts w:ascii="Open Sans" w:hAnsi="Open Sans" w:cs="Open Sans"/>
          <w:sz w:val="20"/>
          <w:szCs w:val="20"/>
        </w:rPr>
        <w:t xml:space="preserve"> </w:t>
      </w:r>
      <w:r w:rsidR="751B8DAD" w:rsidRPr="057CF83A">
        <w:rPr>
          <w:rFonts w:ascii="Open Sans" w:hAnsi="Open Sans" w:cs="Open Sans"/>
          <w:sz w:val="20"/>
          <w:szCs w:val="20"/>
        </w:rPr>
        <w:t xml:space="preserve">ensure Government support rules and value for money are safeguarded </w:t>
      </w:r>
      <w:r w:rsidR="00A24541" w:rsidRPr="057CF83A">
        <w:rPr>
          <w:rFonts w:ascii="Open Sans" w:hAnsi="Open Sans" w:cs="Open Sans"/>
          <w:sz w:val="20"/>
          <w:szCs w:val="20"/>
        </w:rPr>
        <w:t>and allow for greater consumer choice.</w:t>
      </w:r>
    </w:p>
    <w:p w14:paraId="6D26250F" w14:textId="77E5EC46" w:rsidR="00402792" w:rsidRDefault="750640B6" w:rsidP="00A24541">
      <w:pPr>
        <w:jc w:val="both"/>
        <w:rPr>
          <w:rFonts w:ascii="Open Sans" w:hAnsi="Open Sans" w:cs="Open Sans"/>
          <w:sz w:val="20"/>
          <w:szCs w:val="20"/>
        </w:rPr>
      </w:pPr>
      <w:r w:rsidRPr="41BAB7C3">
        <w:rPr>
          <w:rFonts w:ascii="Open Sans" w:hAnsi="Open Sans" w:cs="Open Sans"/>
          <w:sz w:val="20"/>
          <w:szCs w:val="20"/>
        </w:rPr>
        <w:t>We therefore ask that you</w:t>
      </w:r>
      <w:r w:rsidR="3DDC71E6" w:rsidRPr="41BAB7C3">
        <w:rPr>
          <w:rFonts w:ascii="Open Sans" w:hAnsi="Open Sans" w:cs="Open Sans"/>
          <w:sz w:val="20"/>
          <w:szCs w:val="20"/>
        </w:rPr>
        <w:t xml:space="preserve"> </w:t>
      </w:r>
      <w:r w:rsidR="504869F2" w:rsidRPr="41BAB7C3">
        <w:rPr>
          <w:rFonts w:ascii="Open Sans" w:hAnsi="Open Sans" w:cs="Open Sans"/>
          <w:sz w:val="20"/>
          <w:szCs w:val="20"/>
        </w:rPr>
        <w:t>urgently</w:t>
      </w:r>
      <w:r w:rsidR="00EA75C2">
        <w:rPr>
          <w:rFonts w:ascii="Open Sans" w:hAnsi="Open Sans" w:cs="Open Sans"/>
          <w:sz w:val="20"/>
          <w:szCs w:val="20"/>
        </w:rPr>
        <w:t xml:space="preserve"> expand </w:t>
      </w:r>
      <w:r w:rsidR="00911F87">
        <w:rPr>
          <w:rFonts w:ascii="Open Sans" w:hAnsi="Open Sans" w:cs="Open Sans"/>
          <w:sz w:val="20"/>
          <w:szCs w:val="20"/>
        </w:rPr>
        <w:t>salary sacrifice</w:t>
      </w:r>
      <w:r w:rsidR="00EA75C2">
        <w:rPr>
          <w:rFonts w:ascii="Open Sans" w:hAnsi="Open Sans" w:cs="Open Sans"/>
          <w:sz w:val="20"/>
          <w:szCs w:val="20"/>
        </w:rPr>
        <w:t xml:space="preserve"> </w:t>
      </w:r>
      <w:r w:rsidR="005363C0">
        <w:rPr>
          <w:rFonts w:ascii="Open Sans" w:hAnsi="Open Sans" w:cs="Open Sans"/>
          <w:sz w:val="20"/>
          <w:szCs w:val="20"/>
        </w:rPr>
        <w:t xml:space="preserve">to </w:t>
      </w:r>
      <w:r w:rsidR="00F93C1A">
        <w:rPr>
          <w:rFonts w:ascii="Open Sans" w:hAnsi="Open Sans" w:cs="Open Sans"/>
          <w:sz w:val="20"/>
          <w:szCs w:val="20"/>
        </w:rPr>
        <w:t xml:space="preserve">include the </w:t>
      </w:r>
      <w:r w:rsidR="004B3889">
        <w:rPr>
          <w:rFonts w:ascii="Open Sans" w:hAnsi="Open Sans" w:cs="Open Sans"/>
          <w:sz w:val="20"/>
          <w:szCs w:val="20"/>
        </w:rPr>
        <w:t xml:space="preserve">clean </w:t>
      </w:r>
      <w:r w:rsidR="00F93C1A">
        <w:rPr>
          <w:rFonts w:ascii="Open Sans" w:hAnsi="Open Sans" w:cs="Open Sans"/>
          <w:sz w:val="20"/>
          <w:szCs w:val="20"/>
        </w:rPr>
        <w:t xml:space="preserve">technologies </w:t>
      </w:r>
      <w:r w:rsidR="00481EFF">
        <w:rPr>
          <w:rFonts w:ascii="Open Sans" w:hAnsi="Open Sans" w:cs="Open Sans"/>
          <w:sz w:val="20"/>
          <w:szCs w:val="20"/>
        </w:rPr>
        <w:t xml:space="preserve">and energy efficient </w:t>
      </w:r>
      <w:r w:rsidR="004B3889">
        <w:rPr>
          <w:rFonts w:ascii="Open Sans" w:hAnsi="Open Sans" w:cs="Open Sans"/>
          <w:sz w:val="20"/>
          <w:szCs w:val="20"/>
        </w:rPr>
        <w:t xml:space="preserve">components that make up the </w:t>
      </w:r>
      <w:r w:rsidR="005363C0">
        <w:rPr>
          <w:rFonts w:ascii="Open Sans" w:hAnsi="Open Sans" w:cs="Open Sans"/>
          <w:sz w:val="20"/>
          <w:szCs w:val="20"/>
        </w:rPr>
        <w:t>Energy Saving Materials list</w:t>
      </w:r>
      <w:r w:rsidR="564162E1" w:rsidRPr="41BAB7C3">
        <w:rPr>
          <w:rFonts w:ascii="Open Sans" w:hAnsi="Open Sans" w:cs="Open Sans"/>
          <w:sz w:val="20"/>
          <w:szCs w:val="20"/>
        </w:rPr>
        <w:t xml:space="preserve"> as part of a revised Warm Homes </w:t>
      </w:r>
      <w:r w:rsidR="023036F0" w:rsidRPr="41BAB7C3">
        <w:rPr>
          <w:rFonts w:ascii="Open Sans" w:hAnsi="Open Sans" w:cs="Open Sans"/>
          <w:sz w:val="20"/>
          <w:szCs w:val="20"/>
        </w:rPr>
        <w:t>P</w:t>
      </w:r>
      <w:r w:rsidR="564162E1" w:rsidRPr="41BAB7C3">
        <w:rPr>
          <w:rFonts w:ascii="Open Sans" w:hAnsi="Open Sans" w:cs="Open Sans"/>
          <w:sz w:val="20"/>
          <w:szCs w:val="20"/>
        </w:rPr>
        <w:t>lan</w:t>
      </w:r>
      <w:r w:rsidR="005363C0">
        <w:rPr>
          <w:rFonts w:ascii="Open Sans" w:hAnsi="Open Sans" w:cs="Open Sans"/>
          <w:sz w:val="20"/>
          <w:szCs w:val="20"/>
        </w:rPr>
        <w:t>.</w:t>
      </w:r>
    </w:p>
    <w:p w14:paraId="306850C3" w14:textId="2EA47AA3" w:rsidR="00911F87" w:rsidRDefault="2119DABC" w:rsidP="00911F87">
      <w:pPr>
        <w:jc w:val="both"/>
        <w:rPr>
          <w:rFonts w:ascii="Open Sans" w:hAnsi="Open Sans" w:cs="Open Sans"/>
          <w:sz w:val="20"/>
          <w:szCs w:val="20"/>
        </w:rPr>
      </w:pPr>
      <w:r w:rsidRPr="72153E56">
        <w:rPr>
          <w:rFonts w:ascii="Open Sans" w:hAnsi="Open Sans" w:cs="Open Sans"/>
          <w:sz w:val="20"/>
          <w:szCs w:val="20"/>
        </w:rPr>
        <w:t xml:space="preserve">We would be happy to discuss this further in a dedicated roundtable discussion or bilateral meeting. </w:t>
      </w:r>
    </w:p>
    <w:p w14:paraId="31FC2C81" w14:textId="1C4E4A2E" w:rsidR="000E66E2" w:rsidRPr="000E66E2" w:rsidRDefault="00CB1715" w:rsidP="1CC47937">
      <w:pPr>
        <w:jc w:val="both"/>
        <w:rPr>
          <w:rFonts w:ascii="Open Sans" w:hAnsi="Open Sans" w:cs="Open Sans"/>
          <w:sz w:val="22"/>
          <w:szCs w:val="22"/>
        </w:rPr>
      </w:pPr>
      <w:r w:rsidRPr="057CF83A">
        <w:rPr>
          <w:rFonts w:ascii="Open Sans" w:hAnsi="Open Sans" w:cs="Open Sans"/>
          <w:sz w:val="20"/>
          <w:szCs w:val="20"/>
        </w:rPr>
        <w:t>Yours sincerely,</w:t>
      </w:r>
    </w:p>
    <w:p w14:paraId="0555A5A5" w14:textId="63B31B7F" w:rsidR="0DD3C99F" w:rsidRDefault="0DD3C99F" w:rsidP="057CF83A">
      <w:pPr>
        <w:jc w:val="both"/>
        <w:rPr>
          <w:rFonts w:ascii="Open Sans" w:hAnsi="Open Sans" w:cs="Open Sans"/>
          <w:sz w:val="20"/>
          <w:szCs w:val="20"/>
        </w:rPr>
      </w:pPr>
      <w:r w:rsidRPr="057CF83A">
        <w:rPr>
          <w:rFonts w:ascii="Open Sans" w:hAnsi="Open Sans" w:cs="Open Sans"/>
          <w:sz w:val="20"/>
          <w:szCs w:val="20"/>
        </w:rPr>
        <w:t>The undersigned:</w:t>
      </w:r>
    </w:p>
    <w:p w14:paraId="050B0A14" w14:textId="107568FF" w:rsidR="790656A0" w:rsidRDefault="790656A0" w:rsidP="00A839C3">
      <w:pPr>
        <w:jc w:val="both"/>
        <w:rPr>
          <w:rFonts w:ascii="Open Sans" w:hAnsi="Open Sans" w:cs="Open Sans"/>
          <w:b/>
          <w:bCs/>
          <w:sz w:val="20"/>
          <w:szCs w:val="20"/>
        </w:rPr>
      </w:pPr>
      <w:r w:rsidRPr="057CF83A">
        <w:rPr>
          <w:rFonts w:ascii="Open Sans" w:hAnsi="Open Sans" w:cs="Open Sans"/>
          <w:b/>
          <w:bCs/>
          <w:sz w:val="20"/>
          <w:szCs w:val="20"/>
        </w:rPr>
        <w:t xml:space="preserve">COMPANY &amp; ORGANISATION </w:t>
      </w:r>
      <w:r w:rsidRPr="00A839C3">
        <w:rPr>
          <w:rFonts w:ascii="Open Sans" w:hAnsi="Open Sans" w:cs="Open Sans"/>
          <w:b/>
          <w:bCs/>
          <w:sz w:val="20"/>
          <w:szCs w:val="20"/>
        </w:rPr>
        <w:t>SIGNATORIES</w:t>
      </w:r>
    </w:p>
    <w:p w14:paraId="13EC50A5" w14:textId="38225814" w:rsidR="057CF83A" w:rsidRDefault="057CF83A" w:rsidP="057CF83A">
      <w:pPr>
        <w:jc w:val="both"/>
        <w:rPr>
          <w:rFonts w:ascii="Open Sans" w:hAnsi="Open Sans" w:cs="Open Sans"/>
          <w:sz w:val="20"/>
          <w:szCs w:val="20"/>
        </w:rPr>
      </w:pPr>
    </w:p>
    <w:p w14:paraId="4F293B43" w14:textId="6461C928" w:rsidR="000E66E2" w:rsidRPr="000E66E2" w:rsidRDefault="60D81A9C" w:rsidP="057CF83A">
      <w:pPr>
        <w:jc w:val="both"/>
        <w:rPr>
          <w:rFonts w:ascii="Open Sans" w:hAnsi="Open Sans" w:cs="Open Sans"/>
          <w:i/>
          <w:iCs/>
          <w:sz w:val="20"/>
          <w:szCs w:val="20"/>
        </w:rPr>
      </w:pPr>
      <w:r w:rsidRPr="057CF83A">
        <w:rPr>
          <w:rFonts w:ascii="Open Sans" w:hAnsi="Open Sans" w:cs="Open Sans"/>
          <w:i/>
          <w:iCs/>
          <w:sz w:val="20"/>
          <w:szCs w:val="20"/>
        </w:rPr>
        <w:lastRenderedPageBreak/>
        <w:t>Cc – SoS MHCLG</w:t>
      </w:r>
      <w:r w:rsidR="6EB35790" w:rsidRPr="057CF83A">
        <w:rPr>
          <w:rFonts w:ascii="Open Sans" w:hAnsi="Open Sans" w:cs="Open Sans"/>
          <w:i/>
          <w:iCs/>
          <w:sz w:val="20"/>
          <w:szCs w:val="20"/>
        </w:rPr>
        <w:t xml:space="preserve"> Angela Rayner MP</w:t>
      </w:r>
      <w:r w:rsidRPr="057CF83A">
        <w:rPr>
          <w:rFonts w:ascii="Open Sans" w:hAnsi="Open Sans" w:cs="Open Sans"/>
          <w:i/>
          <w:iCs/>
          <w:sz w:val="20"/>
          <w:szCs w:val="20"/>
        </w:rPr>
        <w:t xml:space="preserve">, Energy Minister </w:t>
      </w:r>
      <w:r w:rsidR="663698ED" w:rsidRPr="057CF83A">
        <w:rPr>
          <w:rFonts w:ascii="Open Sans" w:hAnsi="Open Sans" w:cs="Open Sans"/>
          <w:i/>
          <w:iCs/>
          <w:sz w:val="20"/>
          <w:szCs w:val="20"/>
        </w:rPr>
        <w:t xml:space="preserve">Miatta </w:t>
      </w:r>
      <w:proofErr w:type="spellStart"/>
      <w:r w:rsidR="663698ED" w:rsidRPr="057CF83A">
        <w:rPr>
          <w:rFonts w:ascii="Open Sans" w:hAnsi="Open Sans" w:cs="Open Sans"/>
          <w:i/>
          <w:iCs/>
          <w:sz w:val="20"/>
          <w:szCs w:val="20"/>
        </w:rPr>
        <w:t>Fanbulleh</w:t>
      </w:r>
      <w:proofErr w:type="spellEnd"/>
      <w:r w:rsidR="663698ED" w:rsidRPr="057CF83A">
        <w:rPr>
          <w:rFonts w:ascii="Open Sans" w:hAnsi="Open Sans" w:cs="Open Sans"/>
          <w:i/>
          <w:iCs/>
          <w:sz w:val="20"/>
          <w:szCs w:val="20"/>
        </w:rPr>
        <w:t xml:space="preserve"> MP</w:t>
      </w:r>
    </w:p>
    <w:p w14:paraId="72CDC4CE" w14:textId="166EE4A4" w:rsidR="000E66E2" w:rsidRPr="000E66E2" w:rsidRDefault="21F76CF8" w:rsidP="057CF83A">
      <w:pPr>
        <w:jc w:val="both"/>
        <w:rPr>
          <w:rFonts w:ascii="Open Sans" w:hAnsi="Open Sans" w:cs="Open Sans"/>
          <w:i/>
          <w:iCs/>
          <w:sz w:val="22"/>
          <w:szCs w:val="22"/>
        </w:rPr>
      </w:pPr>
      <w:r w:rsidRPr="057CF83A">
        <w:rPr>
          <w:rFonts w:ascii="Open Sans" w:hAnsi="Open Sans" w:cs="Open Sans"/>
          <w:i/>
          <w:iCs/>
          <w:sz w:val="20"/>
          <w:szCs w:val="20"/>
        </w:rPr>
        <w:t>Enc</w:t>
      </w:r>
      <w:r w:rsidR="1678408F" w:rsidRPr="057CF83A">
        <w:rPr>
          <w:rFonts w:ascii="Open Sans" w:hAnsi="Open Sans" w:cs="Open Sans"/>
          <w:i/>
          <w:iCs/>
          <w:sz w:val="20"/>
          <w:szCs w:val="20"/>
        </w:rPr>
        <w:t xml:space="preserve"> – Briefing</w:t>
      </w:r>
      <w:r w:rsidR="00CB1715" w:rsidRPr="057CF83A">
        <w:rPr>
          <w:rFonts w:ascii="Open Sans" w:hAnsi="Open Sans" w:cs="Open Sans"/>
          <w:i/>
          <w:iCs/>
          <w:sz w:val="20"/>
          <w:szCs w:val="20"/>
        </w:rPr>
        <w:t xml:space="preserve"> </w:t>
      </w:r>
      <w:r w:rsidR="1678408F" w:rsidRPr="057CF83A">
        <w:rPr>
          <w:rFonts w:ascii="Open Sans" w:hAnsi="Open Sans" w:cs="Open Sans"/>
          <w:i/>
          <w:iCs/>
          <w:sz w:val="20"/>
          <w:szCs w:val="20"/>
        </w:rPr>
        <w:t xml:space="preserve">sheet on Salary Sacrifice </w:t>
      </w:r>
      <w:r w:rsidR="789F4C53" w:rsidRPr="057CF83A">
        <w:rPr>
          <w:rFonts w:ascii="Open Sans" w:hAnsi="Open Sans" w:cs="Open Sans"/>
          <w:i/>
          <w:iCs/>
          <w:sz w:val="20"/>
          <w:szCs w:val="20"/>
        </w:rPr>
        <w:t xml:space="preserve">- </w:t>
      </w:r>
      <w:r w:rsidR="1678408F" w:rsidRPr="057CF83A">
        <w:rPr>
          <w:rFonts w:ascii="Open Sans" w:hAnsi="Open Sans" w:cs="Open Sans"/>
          <w:i/>
          <w:iCs/>
          <w:sz w:val="20"/>
          <w:szCs w:val="20"/>
        </w:rPr>
        <w:t>how it works</w:t>
      </w:r>
      <w:r w:rsidR="00CB1715" w:rsidRPr="057CF83A">
        <w:rPr>
          <w:rFonts w:ascii="Open Sans" w:hAnsi="Open Sans" w:cs="Open Sans"/>
          <w:i/>
          <w:iCs/>
          <w:sz w:val="20"/>
          <w:szCs w:val="20"/>
        </w:rPr>
        <w:t xml:space="preserve"> </w:t>
      </w:r>
    </w:p>
    <w:sectPr w:rsidR="000E66E2" w:rsidRPr="000E66E2" w:rsidSect="00A00505">
      <w:headerReference w:type="default" r:id="rId11"/>
      <w:footerReference w:type="default" r:id="rId12"/>
      <w:pgSz w:w="11906" w:h="16838"/>
      <w:pgMar w:top="1843"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B159B" w14:textId="77777777" w:rsidR="00C91F35" w:rsidRDefault="00C91F35" w:rsidP="00231C39">
      <w:pPr>
        <w:spacing w:after="0" w:line="240" w:lineRule="auto"/>
      </w:pPr>
      <w:r>
        <w:separator/>
      </w:r>
    </w:p>
  </w:endnote>
  <w:endnote w:type="continuationSeparator" w:id="0">
    <w:p w14:paraId="0608EE8D" w14:textId="77777777" w:rsidR="00C91F35" w:rsidRDefault="00C91F35" w:rsidP="00231C39">
      <w:pPr>
        <w:spacing w:after="0" w:line="240" w:lineRule="auto"/>
      </w:pPr>
      <w:r>
        <w:continuationSeparator/>
      </w:r>
    </w:p>
  </w:endnote>
  <w:endnote w:type="continuationNotice" w:id="1">
    <w:p w14:paraId="63C1F9C4" w14:textId="77777777" w:rsidR="00C91F35" w:rsidRDefault="00C91F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679E5" w14:textId="77777777" w:rsidR="00ED3746" w:rsidRDefault="00ED3746" w:rsidP="00ED3746">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eastAsiaTheme="majorEastAsia" w:hAnsi="Arial" w:cs="Arial"/>
        <w:sz w:val="20"/>
        <w:szCs w:val="20"/>
        <w:lang w:val="en-US"/>
      </w:rPr>
      <w:t>THE ASSOCIATION FOR RENEWABLE ENERGY AND CLEAN TECHNOLOGY</w:t>
    </w:r>
    <w:r>
      <w:rPr>
        <w:rStyle w:val="normaltextrun"/>
        <w:rFonts w:ascii="Arial" w:eastAsiaTheme="majorEastAsia" w:hAnsi="Arial" w:cs="Arial"/>
        <w:sz w:val="20"/>
        <w:szCs w:val="20"/>
      </w:rPr>
      <w:t> </w:t>
    </w:r>
    <w:r>
      <w:rPr>
        <w:rStyle w:val="eop"/>
        <w:rFonts w:ascii="Arial" w:eastAsiaTheme="majorEastAsia" w:hAnsi="Arial" w:cs="Arial"/>
        <w:sz w:val="20"/>
        <w:szCs w:val="20"/>
      </w:rPr>
      <w:t> </w:t>
    </w:r>
  </w:p>
  <w:p w14:paraId="4F8F2CC5" w14:textId="77777777" w:rsidR="00ED3746" w:rsidRDefault="00ED3746" w:rsidP="00ED3746">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eastAsiaTheme="majorEastAsia" w:hAnsi="Arial" w:cs="Arial"/>
        <w:sz w:val="20"/>
        <w:szCs w:val="20"/>
        <w:lang w:val="en-US"/>
      </w:rPr>
      <w:t>York House, 23 Kingsway, London WC2B 6UJ</w:t>
    </w:r>
    <w:r>
      <w:rPr>
        <w:rStyle w:val="normaltextrun"/>
        <w:rFonts w:ascii="Arial" w:eastAsiaTheme="majorEastAsia" w:hAnsi="Arial" w:cs="Arial"/>
        <w:sz w:val="20"/>
        <w:szCs w:val="20"/>
      </w:rPr>
      <w:t> </w:t>
    </w:r>
    <w:r>
      <w:rPr>
        <w:rStyle w:val="eop"/>
        <w:rFonts w:ascii="Arial" w:eastAsiaTheme="majorEastAsia" w:hAnsi="Arial" w:cs="Arial"/>
        <w:sz w:val="20"/>
        <w:szCs w:val="20"/>
      </w:rPr>
      <w:t> </w:t>
    </w:r>
  </w:p>
  <w:p w14:paraId="42B54E98" w14:textId="77777777" w:rsidR="00ED3746" w:rsidRDefault="00ED3746" w:rsidP="00ED3746">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eastAsiaTheme="majorEastAsia" w:hAnsi="Arial" w:cs="Arial"/>
        <w:color w:val="06926B"/>
        <w:sz w:val="18"/>
        <w:szCs w:val="18"/>
        <w:lang w:val="en-US"/>
      </w:rPr>
      <w:t>Tel: +44 (0)20 7925 3570 Email: </w:t>
    </w:r>
    <w:hyperlink r:id="rId1" w:tgtFrame="_blank" w:history="1">
      <w:r>
        <w:rPr>
          <w:rStyle w:val="normaltextrun"/>
          <w:rFonts w:ascii="Arial" w:eastAsiaTheme="majorEastAsia" w:hAnsi="Arial" w:cs="Arial"/>
          <w:color w:val="06926B"/>
          <w:sz w:val="18"/>
          <w:szCs w:val="18"/>
          <w:lang w:val="en-US"/>
        </w:rPr>
        <w:t>info@r-e-a.net</w:t>
      </w:r>
    </w:hyperlink>
    <w:r>
      <w:rPr>
        <w:rStyle w:val="normaltextrun"/>
        <w:rFonts w:ascii="Arial" w:eastAsiaTheme="majorEastAsia" w:hAnsi="Arial" w:cs="Arial"/>
        <w:color w:val="06926B"/>
        <w:sz w:val="18"/>
        <w:szCs w:val="18"/>
        <w:lang w:val="en-US"/>
      </w:rPr>
      <w:t> Web: </w:t>
    </w:r>
    <w:hyperlink r:id="rId2" w:tgtFrame="_blank" w:history="1">
      <w:r>
        <w:rPr>
          <w:rStyle w:val="normaltextrun"/>
          <w:rFonts w:ascii="Arial" w:eastAsiaTheme="majorEastAsia" w:hAnsi="Arial" w:cs="Arial"/>
          <w:color w:val="06926B"/>
          <w:sz w:val="18"/>
          <w:szCs w:val="18"/>
          <w:lang w:val="en-US"/>
        </w:rPr>
        <w:t>www.r-e-a.net</w:t>
      </w:r>
    </w:hyperlink>
    <w:r>
      <w:rPr>
        <w:rStyle w:val="normaltextrun"/>
        <w:rFonts w:ascii="Arial" w:eastAsiaTheme="majorEastAsia" w:hAnsi="Arial" w:cs="Arial"/>
        <w:color w:val="06926B"/>
        <w:sz w:val="18"/>
        <w:szCs w:val="18"/>
      </w:rPr>
      <w:t> </w:t>
    </w:r>
    <w:r>
      <w:rPr>
        <w:rStyle w:val="eop"/>
        <w:rFonts w:ascii="Arial" w:eastAsiaTheme="majorEastAsia" w:hAnsi="Arial" w:cs="Arial"/>
        <w:color w:val="06926B"/>
        <w:sz w:val="18"/>
        <w:szCs w:val="18"/>
      </w:rPr>
      <w:t> </w:t>
    </w:r>
  </w:p>
  <w:p w14:paraId="065659E8" w14:textId="3924208A" w:rsidR="00ED3746" w:rsidRDefault="00ED3746" w:rsidP="00A00505">
    <w:pPr>
      <w:pStyle w:val="paragraph"/>
      <w:spacing w:before="0" w:beforeAutospacing="0" w:after="0" w:afterAutospacing="0"/>
      <w:jc w:val="center"/>
      <w:textAlignment w:val="baseline"/>
    </w:pPr>
    <w:r>
      <w:rPr>
        <w:rStyle w:val="normaltextrun"/>
        <w:rFonts w:ascii="Arial" w:eastAsiaTheme="majorEastAsia" w:hAnsi="Arial" w:cs="Arial"/>
        <w:sz w:val="20"/>
        <w:szCs w:val="20"/>
        <w:lang w:val="en-US"/>
      </w:rPr>
      <w:t>Company no: 04241430 Registered in England and Wales</w:t>
    </w:r>
    <w:r>
      <w:rPr>
        <w:rStyle w:val="normaltextrun"/>
        <w:rFonts w:ascii="Arial" w:eastAsiaTheme="majorEastAsia" w:hAnsi="Arial" w:cs="Arial"/>
        <w:sz w:val="20"/>
        <w:szCs w:val="20"/>
      </w:rPr>
      <w:t> </w:t>
    </w:r>
    <w:r>
      <w:rPr>
        <w:rStyle w:val="eop"/>
        <w:rFonts w:ascii="Arial" w:eastAsiaTheme="majorEastAsia" w:hAnsi="Arial" w:cs="Arial"/>
        <w:sz w:val="20"/>
        <w:szCs w:val="20"/>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244952" w14:textId="77777777" w:rsidR="00C91F35" w:rsidRDefault="00C91F35" w:rsidP="00231C39">
      <w:pPr>
        <w:spacing w:after="0" w:line="240" w:lineRule="auto"/>
      </w:pPr>
      <w:r>
        <w:separator/>
      </w:r>
    </w:p>
  </w:footnote>
  <w:footnote w:type="continuationSeparator" w:id="0">
    <w:p w14:paraId="5ED460DE" w14:textId="77777777" w:rsidR="00C91F35" w:rsidRDefault="00C91F35" w:rsidP="00231C39">
      <w:pPr>
        <w:spacing w:after="0" w:line="240" w:lineRule="auto"/>
      </w:pPr>
      <w:r>
        <w:continuationSeparator/>
      </w:r>
    </w:p>
  </w:footnote>
  <w:footnote w:type="continuationNotice" w:id="1">
    <w:p w14:paraId="35411892" w14:textId="77777777" w:rsidR="00C91F35" w:rsidRDefault="00C91F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9DD87" w14:textId="769DD98F" w:rsidR="00231C39" w:rsidRDefault="00231C39">
    <w:pPr>
      <w:pStyle w:val="Header"/>
    </w:pPr>
    <w:r>
      <w:rPr>
        <w:rStyle w:val="wacimagecontainer"/>
        <w:rFonts w:ascii="Segoe UI" w:hAnsi="Segoe UI" w:cs="Segoe UI"/>
        <w:noProof/>
        <w:color w:val="000000"/>
        <w:sz w:val="18"/>
        <w:szCs w:val="18"/>
        <w:shd w:val="clear" w:color="auto" w:fill="FFFFFF"/>
      </w:rPr>
      <w:drawing>
        <wp:anchor distT="0" distB="0" distL="114300" distR="114300" simplePos="0" relativeHeight="251658240" behindDoc="0" locked="0" layoutInCell="1" allowOverlap="1" wp14:anchorId="20B03D3C" wp14:editId="2DBD2AEB">
          <wp:simplePos x="0" y="0"/>
          <wp:positionH relativeFrom="column">
            <wp:posOffset>4961890</wp:posOffset>
          </wp:positionH>
          <wp:positionV relativeFrom="paragraph">
            <wp:posOffset>-230505</wp:posOffset>
          </wp:positionV>
          <wp:extent cx="1374775" cy="601345"/>
          <wp:effectExtent l="0" t="0" r="0" b="8255"/>
          <wp:wrapSquare wrapText="bothSides"/>
          <wp:docPr id="1410120785" name="Picture 1" descr="A green letters and a blue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green letters and a blue sky&#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4775" cy="6013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amuel Adekanle">
    <w15:presenceInfo w15:providerId="AD" w15:userId="S::sadekanle@r-e-a.net::015c8c1a-614a-4548-ac33-90596eaf85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008"/>
    <w:rsid w:val="0000698B"/>
    <w:rsid w:val="00013DBC"/>
    <w:rsid w:val="00014ADD"/>
    <w:rsid w:val="00026EFE"/>
    <w:rsid w:val="000571B2"/>
    <w:rsid w:val="00077C7F"/>
    <w:rsid w:val="00080F9D"/>
    <w:rsid w:val="000A2829"/>
    <w:rsid w:val="000A6ED4"/>
    <w:rsid w:val="000D5B80"/>
    <w:rsid w:val="000E66E2"/>
    <w:rsid w:val="001052EC"/>
    <w:rsid w:val="00114009"/>
    <w:rsid w:val="00114051"/>
    <w:rsid w:val="00177F94"/>
    <w:rsid w:val="001840D2"/>
    <w:rsid w:val="001B295C"/>
    <w:rsid w:val="001C78EF"/>
    <w:rsid w:val="001E25D4"/>
    <w:rsid w:val="001E6E2A"/>
    <w:rsid w:val="001F28A5"/>
    <w:rsid w:val="00224918"/>
    <w:rsid w:val="002262DC"/>
    <w:rsid w:val="00231C39"/>
    <w:rsid w:val="00231C84"/>
    <w:rsid w:val="00235FF1"/>
    <w:rsid w:val="00241BED"/>
    <w:rsid w:val="00242E20"/>
    <w:rsid w:val="002A6E82"/>
    <w:rsid w:val="002A7ADC"/>
    <w:rsid w:val="002A7F6F"/>
    <w:rsid w:val="002B1D5F"/>
    <w:rsid w:val="002B410A"/>
    <w:rsid w:val="002C1781"/>
    <w:rsid w:val="002C3033"/>
    <w:rsid w:val="002D046E"/>
    <w:rsid w:val="002F5143"/>
    <w:rsid w:val="002F5237"/>
    <w:rsid w:val="00356139"/>
    <w:rsid w:val="00356A40"/>
    <w:rsid w:val="00385DBA"/>
    <w:rsid w:val="003867D5"/>
    <w:rsid w:val="003A2F68"/>
    <w:rsid w:val="003A31D2"/>
    <w:rsid w:val="003B6F3C"/>
    <w:rsid w:val="003C0282"/>
    <w:rsid w:val="003E5C4C"/>
    <w:rsid w:val="00402792"/>
    <w:rsid w:val="00411EAD"/>
    <w:rsid w:val="00421AD2"/>
    <w:rsid w:val="004276E2"/>
    <w:rsid w:val="00441512"/>
    <w:rsid w:val="00471A94"/>
    <w:rsid w:val="004816AE"/>
    <w:rsid w:val="00481EFF"/>
    <w:rsid w:val="004901C6"/>
    <w:rsid w:val="004B2507"/>
    <w:rsid w:val="004B3889"/>
    <w:rsid w:val="004C2ACA"/>
    <w:rsid w:val="004E7443"/>
    <w:rsid w:val="0052681B"/>
    <w:rsid w:val="005363C0"/>
    <w:rsid w:val="00541F2F"/>
    <w:rsid w:val="00551450"/>
    <w:rsid w:val="0055329E"/>
    <w:rsid w:val="0056203F"/>
    <w:rsid w:val="00562FB8"/>
    <w:rsid w:val="005A4A06"/>
    <w:rsid w:val="005A66BA"/>
    <w:rsid w:val="005C234B"/>
    <w:rsid w:val="005E24E1"/>
    <w:rsid w:val="005E2840"/>
    <w:rsid w:val="005F4E2C"/>
    <w:rsid w:val="00626A88"/>
    <w:rsid w:val="00633C0E"/>
    <w:rsid w:val="006436CE"/>
    <w:rsid w:val="0064757D"/>
    <w:rsid w:val="00663404"/>
    <w:rsid w:val="0067384D"/>
    <w:rsid w:val="00694EDF"/>
    <w:rsid w:val="00696EE8"/>
    <w:rsid w:val="006C681B"/>
    <w:rsid w:val="006E2A8C"/>
    <w:rsid w:val="006F5461"/>
    <w:rsid w:val="00714063"/>
    <w:rsid w:val="0076231B"/>
    <w:rsid w:val="007728DF"/>
    <w:rsid w:val="00773FE9"/>
    <w:rsid w:val="0077680D"/>
    <w:rsid w:val="00782A75"/>
    <w:rsid w:val="00787135"/>
    <w:rsid w:val="007B3008"/>
    <w:rsid w:val="007F46B8"/>
    <w:rsid w:val="0083392C"/>
    <w:rsid w:val="008403FD"/>
    <w:rsid w:val="00855370"/>
    <w:rsid w:val="008649AE"/>
    <w:rsid w:val="00891A6C"/>
    <w:rsid w:val="008B0E69"/>
    <w:rsid w:val="008C162F"/>
    <w:rsid w:val="008E7BB2"/>
    <w:rsid w:val="00911F87"/>
    <w:rsid w:val="00945FEA"/>
    <w:rsid w:val="00982943"/>
    <w:rsid w:val="00984157"/>
    <w:rsid w:val="00991304"/>
    <w:rsid w:val="00996B95"/>
    <w:rsid w:val="009E295E"/>
    <w:rsid w:val="009F7CA2"/>
    <w:rsid w:val="00A00505"/>
    <w:rsid w:val="00A139E5"/>
    <w:rsid w:val="00A156EC"/>
    <w:rsid w:val="00A24541"/>
    <w:rsid w:val="00A37FB4"/>
    <w:rsid w:val="00A435EB"/>
    <w:rsid w:val="00A50198"/>
    <w:rsid w:val="00A56459"/>
    <w:rsid w:val="00A566EB"/>
    <w:rsid w:val="00A72683"/>
    <w:rsid w:val="00A72800"/>
    <w:rsid w:val="00A73DA7"/>
    <w:rsid w:val="00A839C3"/>
    <w:rsid w:val="00A90CE2"/>
    <w:rsid w:val="00A956DC"/>
    <w:rsid w:val="00AA65E5"/>
    <w:rsid w:val="00AB38F0"/>
    <w:rsid w:val="00AD3C24"/>
    <w:rsid w:val="00AE098E"/>
    <w:rsid w:val="00AF2C71"/>
    <w:rsid w:val="00B04563"/>
    <w:rsid w:val="00B0703B"/>
    <w:rsid w:val="00B153DF"/>
    <w:rsid w:val="00B2210D"/>
    <w:rsid w:val="00B25864"/>
    <w:rsid w:val="00B44748"/>
    <w:rsid w:val="00B61047"/>
    <w:rsid w:val="00B62DDA"/>
    <w:rsid w:val="00B651F4"/>
    <w:rsid w:val="00B762B3"/>
    <w:rsid w:val="00BA1AFA"/>
    <w:rsid w:val="00BB3EC8"/>
    <w:rsid w:val="00BF5594"/>
    <w:rsid w:val="00C23F49"/>
    <w:rsid w:val="00C601E0"/>
    <w:rsid w:val="00C656E4"/>
    <w:rsid w:val="00C81B7B"/>
    <w:rsid w:val="00C91F35"/>
    <w:rsid w:val="00CA35CE"/>
    <w:rsid w:val="00CB1715"/>
    <w:rsid w:val="00CB3AC2"/>
    <w:rsid w:val="00CC6CC9"/>
    <w:rsid w:val="00CF4CEC"/>
    <w:rsid w:val="00D278C0"/>
    <w:rsid w:val="00D40F0A"/>
    <w:rsid w:val="00D62F2C"/>
    <w:rsid w:val="00D7343C"/>
    <w:rsid w:val="00D94992"/>
    <w:rsid w:val="00DA4E78"/>
    <w:rsid w:val="00DB32C9"/>
    <w:rsid w:val="00DB3B14"/>
    <w:rsid w:val="00DB6458"/>
    <w:rsid w:val="00DD0275"/>
    <w:rsid w:val="00E13A20"/>
    <w:rsid w:val="00E74B4A"/>
    <w:rsid w:val="00E808C7"/>
    <w:rsid w:val="00E82BF8"/>
    <w:rsid w:val="00E90682"/>
    <w:rsid w:val="00EA75C2"/>
    <w:rsid w:val="00EC6A62"/>
    <w:rsid w:val="00ED3746"/>
    <w:rsid w:val="00ED6DAA"/>
    <w:rsid w:val="00EE3A7A"/>
    <w:rsid w:val="00EF4F80"/>
    <w:rsid w:val="00EF5330"/>
    <w:rsid w:val="00F06066"/>
    <w:rsid w:val="00F2248C"/>
    <w:rsid w:val="00F23E56"/>
    <w:rsid w:val="00F40D67"/>
    <w:rsid w:val="00F659AA"/>
    <w:rsid w:val="00F83926"/>
    <w:rsid w:val="00F86E04"/>
    <w:rsid w:val="00F93C1A"/>
    <w:rsid w:val="00FB762D"/>
    <w:rsid w:val="00FC3FE4"/>
    <w:rsid w:val="00FE0AD6"/>
    <w:rsid w:val="00FE5F66"/>
    <w:rsid w:val="023036F0"/>
    <w:rsid w:val="03F8D39C"/>
    <w:rsid w:val="04842A51"/>
    <w:rsid w:val="05575809"/>
    <w:rsid w:val="057CF83A"/>
    <w:rsid w:val="06989DD7"/>
    <w:rsid w:val="06EF0AA4"/>
    <w:rsid w:val="07D6D5DE"/>
    <w:rsid w:val="08DA4270"/>
    <w:rsid w:val="0A0AD8C0"/>
    <w:rsid w:val="0BF16C44"/>
    <w:rsid w:val="0CE92BF7"/>
    <w:rsid w:val="0D517F8E"/>
    <w:rsid w:val="0DD3C99F"/>
    <w:rsid w:val="0E1E6324"/>
    <w:rsid w:val="0F360C4F"/>
    <w:rsid w:val="0F63350A"/>
    <w:rsid w:val="10776830"/>
    <w:rsid w:val="107C4068"/>
    <w:rsid w:val="1238EEA9"/>
    <w:rsid w:val="1280B010"/>
    <w:rsid w:val="12F17BB1"/>
    <w:rsid w:val="13106C99"/>
    <w:rsid w:val="14522F23"/>
    <w:rsid w:val="15572850"/>
    <w:rsid w:val="16308A20"/>
    <w:rsid w:val="1678408F"/>
    <w:rsid w:val="1BE0A892"/>
    <w:rsid w:val="1CC47937"/>
    <w:rsid w:val="1D584BC9"/>
    <w:rsid w:val="1D67093A"/>
    <w:rsid w:val="1DA89CE9"/>
    <w:rsid w:val="1F0073F6"/>
    <w:rsid w:val="1FD5E49F"/>
    <w:rsid w:val="20FC26A8"/>
    <w:rsid w:val="2119DABC"/>
    <w:rsid w:val="21F76CF8"/>
    <w:rsid w:val="23B41A84"/>
    <w:rsid w:val="245C8171"/>
    <w:rsid w:val="24AF84AA"/>
    <w:rsid w:val="255DD21B"/>
    <w:rsid w:val="26030904"/>
    <w:rsid w:val="26065C91"/>
    <w:rsid w:val="27350E76"/>
    <w:rsid w:val="2759AA4B"/>
    <w:rsid w:val="2822530F"/>
    <w:rsid w:val="295B18C8"/>
    <w:rsid w:val="2B417728"/>
    <w:rsid w:val="2BECEAD4"/>
    <w:rsid w:val="2C1B358E"/>
    <w:rsid w:val="2D9EC8C5"/>
    <w:rsid w:val="2E5DDCE9"/>
    <w:rsid w:val="30C4B169"/>
    <w:rsid w:val="34970A0E"/>
    <w:rsid w:val="355D3B27"/>
    <w:rsid w:val="3677FA89"/>
    <w:rsid w:val="388CE784"/>
    <w:rsid w:val="38E71A12"/>
    <w:rsid w:val="391C347C"/>
    <w:rsid w:val="3A2587E7"/>
    <w:rsid w:val="3BB0C3DB"/>
    <w:rsid w:val="3C0BDDF3"/>
    <w:rsid w:val="3C19BBEB"/>
    <w:rsid w:val="3C906B9F"/>
    <w:rsid w:val="3CDAB94C"/>
    <w:rsid w:val="3D09E060"/>
    <w:rsid w:val="3DDC71E6"/>
    <w:rsid w:val="3E12BF4A"/>
    <w:rsid w:val="3FC22F14"/>
    <w:rsid w:val="408E3FF9"/>
    <w:rsid w:val="41013BF6"/>
    <w:rsid w:val="41BAB7C3"/>
    <w:rsid w:val="42575B08"/>
    <w:rsid w:val="4299119B"/>
    <w:rsid w:val="42FD7BC0"/>
    <w:rsid w:val="446A1E94"/>
    <w:rsid w:val="47E8BADE"/>
    <w:rsid w:val="49C273AF"/>
    <w:rsid w:val="4A467B6B"/>
    <w:rsid w:val="4B1E2FE9"/>
    <w:rsid w:val="4BACBF42"/>
    <w:rsid w:val="4C4E516F"/>
    <w:rsid w:val="4D781C07"/>
    <w:rsid w:val="4E7BA707"/>
    <w:rsid w:val="4EB2784A"/>
    <w:rsid w:val="4EE38200"/>
    <w:rsid w:val="4F172337"/>
    <w:rsid w:val="502631EB"/>
    <w:rsid w:val="504869F2"/>
    <w:rsid w:val="508FD728"/>
    <w:rsid w:val="51E406CE"/>
    <w:rsid w:val="52927F03"/>
    <w:rsid w:val="54D353F2"/>
    <w:rsid w:val="564162E1"/>
    <w:rsid w:val="56B2B7D9"/>
    <w:rsid w:val="56DA25D6"/>
    <w:rsid w:val="57C0113A"/>
    <w:rsid w:val="57F71BB4"/>
    <w:rsid w:val="5817BA5E"/>
    <w:rsid w:val="581A2167"/>
    <w:rsid w:val="583C931D"/>
    <w:rsid w:val="5AC92F94"/>
    <w:rsid w:val="5D807658"/>
    <w:rsid w:val="5E0DB1C9"/>
    <w:rsid w:val="5F2C91BC"/>
    <w:rsid w:val="60C596B1"/>
    <w:rsid w:val="60D81A9C"/>
    <w:rsid w:val="616AD3C7"/>
    <w:rsid w:val="63502F50"/>
    <w:rsid w:val="638E8132"/>
    <w:rsid w:val="63D80332"/>
    <w:rsid w:val="65537277"/>
    <w:rsid w:val="6553A825"/>
    <w:rsid w:val="6571BC3E"/>
    <w:rsid w:val="6574EB07"/>
    <w:rsid w:val="65937BB3"/>
    <w:rsid w:val="65E031D0"/>
    <w:rsid w:val="660C6987"/>
    <w:rsid w:val="663698ED"/>
    <w:rsid w:val="66A7FA18"/>
    <w:rsid w:val="66A86877"/>
    <w:rsid w:val="66C50839"/>
    <w:rsid w:val="675E1AF6"/>
    <w:rsid w:val="68012AA3"/>
    <w:rsid w:val="6887D899"/>
    <w:rsid w:val="6B20A396"/>
    <w:rsid w:val="6D0EB6DD"/>
    <w:rsid w:val="6D8C42FD"/>
    <w:rsid w:val="6DA69DCA"/>
    <w:rsid w:val="6EB35790"/>
    <w:rsid w:val="705D1718"/>
    <w:rsid w:val="715F6057"/>
    <w:rsid w:val="72153E56"/>
    <w:rsid w:val="7494F35C"/>
    <w:rsid w:val="750640B6"/>
    <w:rsid w:val="751B8DAD"/>
    <w:rsid w:val="753841CC"/>
    <w:rsid w:val="7575A89C"/>
    <w:rsid w:val="7606B15C"/>
    <w:rsid w:val="76378A55"/>
    <w:rsid w:val="76D15E5D"/>
    <w:rsid w:val="78499C5E"/>
    <w:rsid w:val="789F4C53"/>
    <w:rsid w:val="790656A0"/>
    <w:rsid w:val="7A85F8B8"/>
    <w:rsid w:val="7B0A3077"/>
    <w:rsid w:val="7C307C80"/>
    <w:rsid w:val="7E36449C"/>
    <w:rsid w:val="7F2BCB47"/>
    <w:rsid w:val="7FF3BE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5C08A"/>
  <w15:chartTrackingRefBased/>
  <w15:docId w15:val="{F77ED345-83BA-42BC-A7C4-4D24A708E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30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B30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B300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B300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B300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B300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B300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B300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B300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300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B300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B300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B300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B300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B300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B300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B300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B3008"/>
    <w:rPr>
      <w:rFonts w:eastAsiaTheme="majorEastAsia" w:cstheme="majorBidi"/>
      <w:color w:val="272727" w:themeColor="text1" w:themeTint="D8"/>
    </w:rPr>
  </w:style>
  <w:style w:type="paragraph" w:styleId="Title">
    <w:name w:val="Title"/>
    <w:basedOn w:val="Normal"/>
    <w:next w:val="Normal"/>
    <w:link w:val="TitleChar"/>
    <w:uiPriority w:val="10"/>
    <w:qFormat/>
    <w:rsid w:val="007B30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B30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B300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B30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B3008"/>
    <w:pPr>
      <w:spacing w:before="160"/>
      <w:jc w:val="center"/>
    </w:pPr>
    <w:rPr>
      <w:i/>
      <w:iCs/>
      <w:color w:val="404040" w:themeColor="text1" w:themeTint="BF"/>
    </w:rPr>
  </w:style>
  <w:style w:type="character" w:customStyle="1" w:styleId="QuoteChar">
    <w:name w:val="Quote Char"/>
    <w:basedOn w:val="DefaultParagraphFont"/>
    <w:link w:val="Quote"/>
    <w:uiPriority w:val="29"/>
    <w:rsid w:val="007B3008"/>
    <w:rPr>
      <w:i/>
      <w:iCs/>
      <w:color w:val="404040" w:themeColor="text1" w:themeTint="BF"/>
    </w:rPr>
  </w:style>
  <w:style w:type="paragraph" w:styleId="ListParagraph">
    <w:name w:val="List Paragraph"/>
    <w:basedOn w:val="Normal"/>
    <w:uiPriority w:val="34"/>
    <w:qFormat/>
    <w:rsid w:val="007B3008"/>
    <w:pPr>
      <w:ind w:left="720"/>
      <w:contextualSpacing/>
    </w:pPr>
  </w:style>
  <w:style w:type="character" w:styleId="IntenseEmphasis">
    <w:name w:val="Intense Emphasis"/>
    <w:basedOn w:val="DefaultParagraphFont"/>
    <w:uiPriority w:val="21"/>
    <w:qFormat/>
    <w:rsid w:val="007B3008"/>
    <w:rPr>
      <w:i/>
      <w:iCs/>
      <w:color w:val="0F4761" w:themeColor="accent1" w:themeShade="BF"/>
    </w:rPr>
  </w:style>
  <w:style w:type="paragraph" w:styleId="IntenseQuote">
    <w:name w:val="Intense Quote"/>
    <w:basedOn w:val="Normal"/>
    <w:next w:val="Normal"/>
    <w:link w:val="IntenseQuoteChar"/>
    <w:uiPriority w:val="30"/>
    <w:qFormat/>
    <w:rsid w:val="007B30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B3008"/>
    <w:rPr>
      <w:i/>
      <w:iCs/>
      <w:color w:val="0F4761" w:themeColor="accent1" w:themeShade="BF"/>
    </w:rPr>
  </w:style>
  <w:style w:type="character" w:styleId="IntenseReference">
    <w:name w:val="Intense Reference"/>
    <w:basedOn w:val="DefaultParagraphFont"/>
    <w:uiPriority w:val="32"/>
    <w:qFormat/>
    <w:rsid w:val="007B3008"/>
    <w:rPr>
      <w:b/>
      <w:bCs/>
      <w:smallCaps/>
      <w:color w:val="0F4761" w:themeColor="accent1" w:themeShade="BF"/>
      <w:spacing w:val="5"/>
    </w:rPr>
  </w:style>
  <w:style w:type="paragraph" w:styleId="Header">
    <w:name w:val="header"/>
    <w:basedOn w:val="Normal"/>
    <w:link w:val="HeaderChar"/>
    <w:uiPriority w:val="99"/>
    <w:unhideWhenUsed/>
    <w:rsid w:val="00231C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1C39"/>
  </w:style>
  <w:style w:type="paragraph" w:styleId="Footer">
    <w:name w:val="footer"/>
    <w:basedOn w:val="Normal"/>
    <w:link w:val="FooterChar"/>
    <w:uiPriority w:val="99"/>
    <w:unhideWhenUsed/>
    <w:rsid w:val="00231C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1C39"/>
  </w:style>
  <w:style w:type="character" w:customStyle="1" w:styleId="wacimagecontainer">
    <w:name w:val="wacimagecontainer"/>
    <w:basedOn w:val="DefaultParagraphFont"/>
    <w:rsid w:val="00231C39"/>
  </w:style>
  <w:style w:type="character" w:styleId="Hyperlink">
    <w:name w:val="Hyperlink"/>
    <w:basedOn w:val="DefaultParagraphFont"/>
    <w:uiPriority w:val="99"/>
    <w:unhideWhenUsed/>
    <w:rsid w:val="004E7443"/>
    <w:rPr>
      <w:color w:val="467886" w:themeColor="hyperlink"/>
      <w:u w:val="single"/>
    </w:rPr>
  </w:style>
  <w:style w:type="character" w:styleId="UnresolvedMention">
    <w:name w:val="Unresolved Mention"/>
    <w:basedOn w:val="DefaultParagraphFont"/>
    <w:uiPriority w:val="99"/>
    <w:semiHidden/>
    <w:unhideWhenUsed/>
    <w:rsid w:val="004E7443"/>
    <w:rPr>
      <w:color w:val="605E5C"/>
      <w:shd w:val="clear" w:color="auto" w:fill="E1DFDD"/>
    </w:rPr>
  </w:style>
  <w:style w:type="paragraph" w:customStyle="1" w:styleId="paragraph">
    <w:name w:val="paragraph"/>
    <w:basedOn w:val="Normal"/>
    <w:rsid w:val="00ED3746"/>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customStyle="1" w:styleId="eop">
    <w:name w:val="eop"/>
    <w:basedOn w:val="DefaultParagraphFont"/>
    <w:rsid w:val="00ED3746"/>
  </w:style>
  <w:style w:type="character" w:customStyle="1" w:styleId="normaltextrun">
    <w:name w:val="normaltextrun"/>
    <w:basedOn w:val="DefaultParagraphFont"/>
    <w:rsid w:val="00ED3746"/>
  </w:style>
  <w:style w:type="paragraph" w:styleId="Revision">
    <w:name w:val="Revision"/>
    <w:hidden/>
    <w:uiPriority w:val="99"/>
    <w:semiHidden/>
    <w:rsid w:val="00AE098E"/>
    <w:pPr>
      <w:spacing w:after="0" w:line="240" w:lineRule="auto"/>
    </w:pPr>
  </w:style>
  <w:style w:type="paragraph" w:styleId="CommentText">
    <w:name w:val="annotation text"/>
    <w:basedOn w:val="Normal"/>
    <w:link w:val="CommentTextChar"/>
    <w:uiPriority w:val="99"/>
    <w:semiHidden/>
    <w:unhideWhenUsed/>
    <w:rsid w:val="00FE0AD6"/>
    <w:pPr>
      <w:spacing w:line="240" w:lineRule="auto"/>
    </w:pPr>
    <w:rPr>
      <w:sz w:val="20"/>
      <w:szCs w:val="20"/>
    </w:rPr>
  </w:style>
  <w:style w:type="character" w:customStyle="1" w:styleId="CommentTextChar">
    <w:name w:val="Comment Text Char"/>
    <w:basedOn w:val="DefaultParagraphFont"/>
    <w:link w:val="CommentText"/>
    <w:uiPriority w:val="99"/>
    <w:semiHidden/>
    <w:rsid w:val="00FE0AD6"/>
    <w:rPr>
      <w:sz w:val="20"/>
      <w:szCs w:val="20"/>
    </w:rPr>
  </w:style>
  <w:style w:type="character" w:styleId="CommentReference">
    <w:name w:val="annotation reference"/>
    <w:basedOn w:val="DefaultParagraphFont"/>
    <w:uiPriority w:val="99"/>
    <w:semiHidden/>
    <w:unhideWhenUsed/>
    <w:rsid w:val="00FE0AD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policy@r-e-a.ne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microsoft.com/office/2011/relationships/people" Target="people.xml"/></Relationships>
</file>

<file path=word/_rels/footer1.xml.rels><?xml version="1.0" encoding="UTF-8" standalone="yes"?>
<Relationships xmlns="http://schemas.openxmlformats.org/package/2006/relationships"><Relationship Id="rId2" Type="http://schemas.openxmlformats.org/officeDocument/2006/relationships/hyperlink" Target="http://www.r-e-a.net/" TargetMode="External"/><Relationship Id="rId1" Type="http://schemas.openxmlformats.org/officeDocument/2006/relationships/hyperlink" Target="mailto:info@r-e-a.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8b28fe2-aad7-446e-968d-b56429c2090b">
      <Terms xmlns="http://schemas.microsoft.com/office/infopath/2007/PartnerControls"/>
    </lcf76f155ced4ddcb4097134ff3c332f>
    <TaxCatchAll xmlns="3bbbe167-487c-408d-acef-8d2427bd1be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REA Letterhead Template" ma:contentTypeID="0x0101002BF67B921FA26845A467BC387B1CB75F" ma:contentTypeVersion="16" ma:contentTypeDescription="Create a new document." ma:contentTypeScope="" ma:versionID="a5834ae6a9739363d73dccb30d507920">
  <xsd:schema xmlns:xsd="http://www.w3.org/2001/XMLSchema" xmlns:xs="http://www.w3.org/2001/XMLSchema" xmlns:p="http://schemas.microsoft.com/office/2006/metadata/properties" xmlns:ns2="08b28fe2-aad7-446e-968d-b56429c2090b" xmlns:ns3="3bbbe167-487c-408d-acef-8d2427bd1be5" targetNamespace="http://schemas.microsoft.com/office/2006/metadata/properties" ma:root="true" ma:fieldsID="d4b262e81f52d699873e7a2cface1ccc" ns2:_="" ns3:_="">
    <xsd:import namespace="08b28fe2-aad7-446e-968d-b56429c2090b"/>
    <xsd:import namespace="3bbbe167-487c-408d-acef-8d2427bd1b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28fe2-aad7-446e-968d-b56429c209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430c0f61-5948-43bc-a271-85f0a6a6477a"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bbe167-487c-408d-acef-8d2427bd1be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891515b0-2a35-4da5-8b7e-44c2b7a78b9d}" ma:internalName="TaxCatchAll" ma:showField="CatchAllData" ma:web="3bbbe167-487c-408d-acef-8d2427bd1be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100529-FAD3-4D03-8375-A7D27AC9DAFD}">
  <ds:schemaRefs>
    <ds:schemaRef ds:uri="http://schemas.microsoft.com/office/2006/metadata/properties"/>
    <ds:schemaRef ds:uri="http://schemas.microsoft.com/office/infopath/2007/PartnerControls"/>
    <ds:schemaRef ds:uri="08b28fe2-aad7-446e-968d-b56429c2090b"/>
    <ds:schemaRef ds:uri="3bbbe167-487c-408d-acef-8d2427bd1be5"/>
  </ds:schemaRefs>
</ds:datastoreItem>
</file>

<file path=customXml/itemProps2.xml><?xml version="1.0" encoding="utf-8"?>
<ds:datastoreItem xmlns:ds="http://schemas.openxmlformats.org/officeDocument/2006/customXml" ds:itemID="{88B84A2C-81CC-46E1-9F95-458A22B57D57}">
  <ds:schemaRefs>
    <ds:schemaRef ds:uri="http://schemas.openxmlformats.org/officeDocument/2006/bibliography"/>
  </ds:schemaRefs>
</ds:datastoreItem>
</file>

<file path=customXml/itemProps3.xml><?xml version="1.0" encoding="utf-8"?>
<ds:datastoreItem xmlns:ds="http://schemas.openxmlformats.org/officeDocument/2006/customXml" ds:itemID="{1B794969-468A-4995-9DD9-238E3F0A5B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28fe2-aad7-446e-968d-b56429c2090b"/>
    <ds:schemaRef ds:uri="3bbbe167-487c-408d-acef-8d2427bd1b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E05191-2D89-460F-AB17-887AA10EE5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769</Words>
  <Characters>4389</Characters>
  <Application>Microsoft Office Word</Application>
  <DocSecurity>0</DocSecurity>
  <Lines>36</Lines>
  <Paragraphs>10</Paragraphs>
  <ScaleCrop>false</ScaleCrop>
  <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Adekanle</dc:creator>
  <cp:keywords/>
  <dc:description/>
  <cp:lastModifiedBy>Samuel Adekanle</cp:lastModifiedBy>
  <cp:revision>5</cp:revision>
  <dcterms:created xsi:type="dcterms:W3CDTF">2025-04-01T15:27:00Z</dcterms:created>
  <dcterms:modified xsi:type="dcterms:W3CDTF">2025-04-14T09:52:00Z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0x0101002BF67B921FA26845A467BC387B1CB75F</vt:lpwstr>
  </property>
  <property fmtid="{D5CDD505-2E9C-101B-9397-08002B2CF9AE}" pid="3" name="MediaServiceImageTags">
    <vt:lpwstr/>
  </property>
</Properties>
</file>